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14494" w14:textId="77777777" w:rsidR="00010A2B" w:rsidRPr="00A63EA4" w:rsidRDefault="00010A2B" w:rsidP="000A7F87">
      <w:pPr>
        <w:spacing w:after="0" w:line="240" w:lineRule="auto"/>
        <w:jc w:val="right"/>
        <w:rPr>
          <w:rFonts w:ascii="Times New Roman" w:hAnsi="Times New Roman" w:cs="Times New Roman"/>
          <w:sz w:val="24"/>
          <w:szCs w:val="24"/>
        </w:rPr>
      </w:pPr>
      <w:r w:rsidRPr="00A63EA4">
        <w:rPr>
          <w:rFonts w:ascii="Times New Roman" w:hAnsi="Times New Roman" w:cs="Times New Roman"/>
          <w:sz w:val="24"/>
          <w:szCs w:val="24"/>
        </w:rPr>
        <w:t>EELNÕU</w:t>
      </w:r>
    </w:p>
    <w:p w14:paraId="4150A7AD" w14:textId="184F1203" w:rsidR="00010A2B" w:rsidRPr="00A63EA4" w:rsidRDefault="002070C5" w:rsidP="000A7F8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14</w:t>
      </w:r>
      <w:r w:rsidR="00010A2B">
        <w:rPr>
          <w:rFonts w:ascii="Times New Roman" w:hAnsi="Times New Roman" w:cs="Times New Roman"/>
          <w:sz w:val="24"/>
          <w:szCs w:val="24"/>
        </w:rPr>
        <w:t>.</w:t>
      </w:r>
      <w:r w:rsidR="00CC18A7">
        <w:rPr>
          <w:rFonts w:ascii="Times New Roman" w:hAnsi="Times New Roman" w:cs="Times New Roman"/>
          <w:sz w:val="24"/>
          <w:szCs w:val="24"/>
        </w:rPr>
        <w:t>0</w:t>
      </w:r>
      <w:r w:rsidR="00121161">
        <w:rPr>
          <w:rFonts w:ascii="Times New Roman" w:hAnsi="Times New Roman" w:cs="Times New Roman"/>
          <w:sz w:val="24"/>
          <w:szCs w:val="24"/>
        </w:rPr>
        <w:t>6</w:t>
      </w:r>
      <w:r w:rsidR="00010A2B">
        <w:rPr>
          <w:rFonts w:ascii="Times New Roman" w:hAnsi="Times New Roman" w:cs="Times New Roman"/>
          <w:sz w:val="24"/>
          <w:szCs w:val="24"/>
        </w:rPr>
        <w:t>.</w:t>
      </w:r>
      <w:r w:rsidR="00010A2B" w:rsidRPr="00A63EA4">
        <w:rPr>
          <w:rFonts w:ascii="Times New Roman" w:hAnsi="Times New Roman" w:cs="Times New Roman"/>
          <w:sz w:val="24"/>
          <w:szCs w:val="24"/>
        </w:rPr>
        <w:t>20</w:t>
      </w:r>
      <w:r w:rsidR="00010A2B">
        <w:rPr>
          <w:rFonts w:ascii="Times New Roman" w:hAnsi="Times New Roman" w:cs="Times New Roman"/>
          <w:sz w:val="24"/>
          <w:szCs w:val="24"/>
        </w:rPr>
        <w:t>24</w:t>
      </w:r>
    </w:p>
    <w:p w14:paraId="4E3D5D61" w14:textId="77777777" w:rsidR="00010A2B" w:rsidRPr="008C2D2C" w:rsidRDefault="00010A2B" w:rsidP="000A7F87">
      <w:pPr>
        <w:spacing w:after="0" w:line="240" w:lineRule="auto"/>
        <w:jc w:val="both"/>
        <w:rPr>
          <w:rFonts w:ascii="Times New Roman" w:hAnsi="Times New Roman" w:cs="Times New Roman"/>
          <w:sz w:val="24"/>
          <w:szCs w:val="24"/>
        </w:rPr>
      </w:pPr>
    </w:p>
    <w:p w14:paraId="233441A9" w14:textId="77F0EDD5" w:rsidR="00010A2B" w:rsidRPr="00B35541" w:rsidRDefault="00010A2B" w:rsidP="000A7F87">
      <w:pPr>
        <w:spacing w:after="0" w:line="240" w:lineRule="auto"/>
        <w:jc w:val="center"/>
        <w:rPr>
          <w:rFonts w:ascii="Times New Roman" w:hAnsi="Times New Roman" w:cs="Times New Roman"/>
          <w:b/>
          <w:sz w:val="32"/>
          <w:szCs w:val="32"/>
        </w:rPr>
      </w:pPr>
      <w:commentRangeStart w:id="0"/>
      <w:r w:rsidRPr="00B35541">
        <w:rPr>
          <w:rFonts w:ascii="Times New Roman" w:hAnsi="Times New Roman" w:cs="Times New Roman"/>
          <w:b/>
          <w:sz w:val="32"/>
          <w:szCs w:val="32"/>
        </w:rPr>
        <w:t>Puuetega inimeste sotsiaaltoetuste seaduse</w:t>
      </w:r>
      <w:r w:rsidR="00EE12DC">
        <w:rPr>
          <w:rFonts w:ascii="Times New Roman" w:hAnsi="Times New Roman" w:cs="Times New Roman"/>
          <w:b/>
          <w:sz w:val="32"/>
          <w:szCs w:val="32"/>
        </w:rPr>
        <w:t xml:space="preserve"> ja teiste seaduste muutmise</w:t>
      </w:r>
      <w:r w:rsidR="00990805">
        <w:rPr>
          <w:rFonts w:ascii="Times New Roman" w:hAnsi="Times New Roman" w:cs="Times New Roman"/>
          <w:b/>
          <w:sz w:val="32"/>
          <w:szCs w:val="32"/>
        </w:rPr>
        <w:t xml:space="preserve"> </w:t>
      </w:r>
      <w:r w:rsidRPr="00B35541">
        <w:rPr>
          <w:rFonts w:ascii="Times New Roman" w:hAnsi="Times New Roman" w:cs="Times New Roman"/>
          <w:b/>
          <w:sz w:val="32"/>
          <w:szCs w:val="32"/>
        </w:rPr>
        <w:t>seadus</w:t>
      </w:r>
      <w:commentRangeEnd w:id="0"/>
      <w:r w:rsidR="00E252B4">
        <w:rPr>
          <w:rStyle w:val="Kommentaariviide"/>
        </w:rPr>
        <w:commentReference w:id="0"/>
      </w:r>
    </w:p>
    <w:p w14:paraId="7F38EB9D" w14:textId="515C0423" w:rsidR="00134668" w:rsidDel="00BF2426" w:rsidRDefault="00134668" w:rsidP="000A7F87">
      <w:pPr>
        <w:spacing w:after="0" w:line="240" w:lineRule="auto"/>
        <w:jc w:val="both"/>
        <w:rPr>
          <w:del w:id="1" w:author="Helen Uustalu" w:date="2024-06-26T11:35:00Z"/>
          <w:rFonts w:ascii="Times New Roman" w:hAnsi="Times New Roman" w:cs="Times New Roman"/>
          <w:b/>
          <w:sz w:val="24"/>
          <w:szCs w:val="24"/>
        </w:rPr>
      </w:pPr>
    </w:p>
    <w:p w14:paraId="635D9B82" w14:textId="77777777" w:rsidR="008C2D2C" w:rsidRPr="008C2D2C" w:rsidRDefault="008C2D2C" w:rsidP="000A7F87">
      <w:pPr>
        <w:spacing w:after="0" w:line="240" w:lineRule="auto"/>
        <w:jc w:val="both"/>
        <w:rPr>
          <w:rFonts w:ascii="Times New Roman" w:hAnsi="Times New Roman" w:cs="Times New Roman"/>
          <w:b/>
          <w:sz w:val="24"/>
          <w:szCs w:val="24"/>
        </w:rPr>
      </w:pPr>
    </w:p>
    <w:p w14:paraId="2288D8D7" w14:textId="60530AE7" w:rsidR="00134668" w:rsidRDefault="00692B53" w:rsidP="000A7F87">
      <w:pPr>
        <w:spacing w:after="0" w:line="240" w:lineRule="auto"/>
        <w:jc w:val="both"/>
        <w:rPr>
          <w:rFonts w:ascii="Times New Roman" w:hAnsi="Times New Roman" w:cs="Times New Roman"/>
          <w:b/>
          <w:bCs/>
          <w:sz w:val="24"/>
          <w:szCs w:val="24"/>
        </w:rPr>
      </w:pPr>
      <w:r w:rsidRPr="00B35541">
        <w:rPr>
          <w:rFonts w:ascii="Times New Roman" w:hAnsi="Times New Roman" w:cs="Times New Roman"/>
          <w:b/>
          <w:sz w:val="24"/>
          <w:szCs w:val="24"/>
        </w:rPr>
        <w:t xml:space="preserve">§ 1. </w:t>
      </w:r>
      <w:r w:rsidR="00990384" w:rsidRPr="00F64CDB">
        <w:rPr>
          <w:rFonts w:ascii="Times New Roman" w:hAnsi="Times New Roman" w:cs="Times New Roman"/>
          <w:b/>
          <w:bCs/>
          <w:sz w:val="24"/>
          <w:szCs w:val="24"/>
        </w:rPr>
        <w:t>Puuetega inimeste sotsiaaltoetuste seadus</w:t>
      </w:r>
      <w:r w:rsidR="00990384">
        <w:rPr>
          <w:rFonts w:ascii="Times New Roman" w:hAnsi="Times New Roman" w:cs="Times New Roman"/>
          <w:b/>
          <w:bCs/>
          <w:sz w:val="24"/>
          <w:szCs w:val="24"/>
        </w:rPr>
        <w:t>e muutmine</w:t>
      </w:r>
    </w:p>
    <w:p w14:paraId="384BB98A" w14:textId="297CF61F" w:rsidR="00FE4A4D" w:rsidRDefault="00BF2426" w:rsidP="00BF2426">
      <w:pPr>
        <w:tabs>
          <w:tab w:val="left" w:pos="6792"/>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p>
    <w:p w14:paraId="714D039B" w14:textId="5948C44E" w:rsidR="00990384" w:rsidRPr="009770D9" w:rsidRDefault="00FE4A4D" w:rsidP="000A7F87">
      <w:pPr>
        <w:spacing w:after="0" w:line="240" w:lineRule="auto"/>
        <w:jc w:val="both"/>
        <w:rPr>
          <w:rFonts w:ascii="Times New Roman" w:hAnsi="Times New Roman" w:cs="Times New Roman"/>
          <w:sz w:val="24"/>
          <w:szCs w:val="24"/>
        </w:rPr>
      </w:pPr>
      <w:r w:rsidRPr="009770D9">
        <w:rPr>
          <w:rFonts w:ascii="Times New Roman" w:hAnsi="Times New Roman" w:cs="Times New Roman"/>
          <w:sz w:val="24"/>
          <w:szCs w:val="24"/>
        </w:rPr>
        <w:t>Puuetega inimeste sotsiaaltoetuste seaduses tehakse järgmised muudatused:</w:t>
      </w:r>
    </w:p>
    <w:p w14:paraId="2AB94332" w14:textId="77777777" w:rsidR="003C7557" w:rsidRPr="009770D9" w:rsidRDefault="003C7557" w:rsidP="000A7F87">
      <w:pPr>
        <w:spacing w:after="0" w:line="240" w:lineRule="auto"/>
        <w:jc w:val="both"/>
        <w:rPr>
          <w:rFonts w:ascii="Times New Roman" w:hAnsi="Times New Roman" w:cs="Times New Roman"/>
          <w:sz w:val="24"/>
          <w:szCs w:val="24"/>
        </w:rPr>
      </w:pPr>
    </w:p>
    <w:p w14:paraId="6B3058B0" w14:textId="33D7AF16" w:rsidR="007A0512" w:rsidRDefault="00FA1C20" w:rsidP="000A7F87">
      <w:pPr>
        <w:spacing w:after="0" w:line="240" w:lineRule="auto"/>
        <w:jc w:val="both"/>
        <w:rPr>
          <w:rFonts w:ascii="Times New Roman" w:hAnsi="Times New Roman" w:cs="Times New Roman"/>
          <w:sz w:val="24"/>
          <w:szCs w:val="24"/>
        </w:rPr>
      </w:pPr>
      <w:r w:rsidRPr="00FA1C20">
        <w:rPr>
          <w:rFonts w:ascii="Times New Roman" w:hAnsi="Times New Roman" w:cs="Times New Roman"/>
          <w:b/>
          <w:bCs/>
          <w:sz w:val="24"/>
          <w:szCs w:val="24"/>
        </w:rPr>
        <w:t>1)</w:t>
      </w:r>
      <w:r>
        <w:rPr>
          <w:rFonts w:ascii="Times New Roman" w:hAnsi="Times New Roman" w:cs="Times New Roman"/>
          <w:sz w:val="24"/>
          <w:szCs w:val="24"/>
        </w:rPr>
        <w:t xml:space="preserve"> </w:t>
      </w:r>
      <w:r w:rsidR="001C1F6A" w:rsidRPr="00FA1C20">
        <w:rPr>
          <w:rFonts w:ascii="Times New Roman" w:hAnsi="Times New Roman" w:cs="Times New Roman"/>
          <w:sz w:val="24"/>
          <w:szCs w:val="24"/>
        </w:rPr>
        <w:t>paragrahv</w:t>
      </w:r>
      <w:r w:rsidR="008725DE" w:rsidRPr="00FA1C20">
        <w:rPr>
          <w:rFonts w:ascii="Times New Roman" w:hAnsi="Times New Roman" w:cs="Times New Roman"/>
          <w:sz w:val="24"/>
          <w:szCs w:val="24"/>
        </w:rPr>
        <w:t>i</w:t>
      </w:r>
      <w:r w:rsidR="001C1F6A" w:rsidRPr="00FA1C20">
        <w:rPr>
          <w:rFonts w:ascii="Times New Roman" w:hAnsi="Times New Roman" w:cs="Times New Roman"/>
          <w:sz w:val="24"/>
          <w:szCs w:val="24"/>
        </w:rPr>
        <w:t xml:space="preserve"> 2 lõi</w:t>
      </w:r>
      <w:r w:rsidR="00FC4304" w:rsidRPr="00FA1C20">
        <w:rPr>
          <w:rFonts w:ascii="Times New Roman" w:hAnsi="Times New Roman" w:cs="Times New Roman"/>
          <w:sz w:val="24"/>
          <w:szCs w:val="24"/>
        </w:rPr>
        <w:t>k</w:t>
      </w:r>
      <w:r w:rsidR="001C1F6A" w:rsidRPr="00FA1C20">
        <w:rPr>
          <w:rFonts w:ascii="Times New Roman" w:hAnsi="Times New Roman" w:cs="Times New Roman"/>
          <w:sz w:val="24"/>
          <w:szCs w:val="24"/>
        </w:rPr>
        <w:t>e</w:t>
      </w:r>
      <w:r w:rsidR="004626D3">
        <w:rPr>
          <w:rFonts w:ascii="Times New Roman" w:hAnsi="Times New Roman" w:cs="Times New Roman"/>
          <w:sz w:val="24"/>
          <w:szCs w:val="24"/>
        </w:rPr>
        <w:t>s</w:t>
      </w:r>
      <w:r w:rsidR="001C1F6A" w:rsidRPr="00FA1C20">
        <w:rPr>
          <w:rFonts w:ascii="Times New Roman" w:hAnsi="Times New Roman" w:cs="Times New Roman"/>
          <w:sz w:val="24"/>
          <w:szCs w:val="24"/>
        </w:rPr>
        <w:t xml:space="preserve"> 1</w:t>
      </w:r>
      <w:r w:rsidR="001C1F6A" w:rsidRPr="00FA1C20">
        <w:rPr>
          <w:rFonts w:ascii="Times New Roman" w:hAnsi="Times New Roman" w:cs="Times New Roman"/>
          <w:sz w:val="24"/>
          <w:szCs w:val="24"/>
          <w:vertAlign w:val="superscript"/>
        </w:rPr>
        <w:t>1</w:t>
      </w:r>
      <w:r w:rsidR="005868B6" w:rsidRPr="00FA1C20">
        <w:rPr>
          <w:rFonts w:ascii="Times New Roman" w:hAnsi="Times New Roman" w:cs="Times New Roman"/>
          <w:sz w:val="24"/>
          <w:szCs w:val="24"/>
        </w:rPr>
        <w:t>,</w:t>
      </w:r>
      <w:r w:rsidR="005868B6" w:rsidRPr="00FA1C20">
        <w:rPr>
          <w:rFonts w:ascii="Times New Roman" w:hAnsi="Times New Roman" w:cs="Times New Roman"/>
          <w:sz w:val="24"/>
          <w:szCs w:val="24"/>
          <w:vertAlign w:val="superscript"/>
        </w:rPr>
        <w:t xml:space="preserve"> </w:t>
      </w:r>
      <w:r w:rsidR="00ED3B1E" w:rsidRPr="00FA1C20">
        <w:rPr>
          <w:rFonts w:ascii="Times New Roman" w:hAnsi="Times New Roman" w:cs="Times New Roman"/>
          <w:sz w:val="24"/>
          <w:szCs w:val="24"/>
        </w:rPr>
        <w:t>§ 2 lõi</w:t>
      </w:r>
      <w:r w:rsidR="00FC4304" w:rsidRPr="00FA1C20">
        <w:rPr>
          <w:rFonts w:ascii="Times New Roman" w:hAnsi="Times New Roman" w:cs="Times New Roman"/>
          <w:sz w:val="24"/>
          <w:szCs w:val="24"/>
        </w:rPr>
        <w:t>k</w:t>
      </w:r>
      <w:r w:rsidR="00ED3B1E" w:rsidRPr="00FA1C20">
        <w:rPr>
          <w:rFonts w:ascii="Times New Roman" w:hAnsi="Times New Roman" w:cs="Times New Roman"/>
          <w:sz w:val="24"/>
          <w:szCs w:val="24"/>
        </w:rPr>
        <w:t>e</w:t>
      </w:r>
      <w:r w:rsidR="00FC4304" w:rsidRPr="00FA1C20">
        <w:rPr>
          <w:rFonts w:ascii="Times New Roman" w:hAnsi="Times New Roman" w:cs="Times New Roman"/>
          <w:sz w:val="24"/>
          <w:szCs w:val="24"/>
        </w:rPr>
        <w:t>s</w:t>
      </w:r>
      <w:r w:rsidR="00ED3B1E" w:rsidRPr="00FA1C20">
        <w:rPr>
          <w:rFonts w:ascii="Times New Roman" w:hAnsi="Times New Roman" w:cs="Times New Roman"/>
          <w:sz w:val="24"/>
          <w:szCs w:val="24"/>
        </w:rPr>
        <w:t xml:space="preserve"> 2</w:t>
      </w:r>
      <w:r w:rsidR="00ED3B1E" w:rsidRPr="00FA1C20">
        <w:rPr>
          <w:rFonts w:ascii="Times New Roman" w:hAnsi="Times New Roman" w:cs="Times New Roman"/>
          <w:sz w:val="24"/>
          <w:szCs w:val="24"/>
          <w:vertAlign w:val="superscript"/>
        </w:rPr>
        <w:t>1</w:t>
      </w:r>
      <w:r w:rsidR="00ED3B1E" w:rsidRPr="00FA1C20">
        <w:rPr>
          <w:rFonts w:ascii="Times New Roman" w:hAnsi="Times New Roman" w:cs="Times New Roman"/>
          <w:sz w:val="24"/>
          <w:szCs w:val="24"/>
        </w:rPr>
        <w:t>,</w:t>
      </w:r>
      <w:r w:rsidR="00781322">
        <w:rPr>
          <w:rFonts w:ascii="Times New Roman" w:hAnsi="Times New Roman" w:cs="Times New Roman"/>
          <w:sz w:val="24"/>
          <w:szCs w:val="24"/>
        </w:rPr>
        <w:t xml:space="preserve"> </w:t>
      </w:r>
      <w:r w:rsidR="005C5C31" w:rsidRPr="00FA1C20">
        <w:rPr>
          <w:rFonts w:ascii="Times New Roman" w:hAnsi="Times New Roman" w:cs="Times New Roman"/>
          <w:sz w:val="24"/>
          <w:szCs w:val="24"/>
        </w:rPr>
        <w:t>§ 2</w:t>
      </w:r>
      <w:r w:rsidR="005C5C31" w:rsidRPr="00FA1C20">
        <w:rPr>
          <w:rFonts w:ascii="Times New Roman" w:hAnsi="Times New Roman" w:cs="Times New Roman"/>
          <w:sz w:val="24"/>
          <w:szCs w:val="24"/>
          <w:vertAlign w:val="superscript"/>
        </w:rPr>
        <w:t>4</w:t>
      </w:r>
      <w:r w:rsidR="005C5C31" w:rsidRPr="00FA1C20">
        <w:rPr>
          <w:rFonts w:ascii="Times New Roman" w:hAnsi="Times New Roman" w:cs="Times New Roman"/>
          <w:sz w:val="24"/>
          <w:szCs w:val="24"/>
        </w:rPr>
        <w:t xml:space="preserve"> lõike</w:t>
      </w:r>
      <w:r w:rsidR="00546EF1" w:rsidRPr="00FA1C20">
        <w:rPr>
          <w:rFonts w:ascii="Times New Roman" w:hAnsi="Times New Roman" w:cs="Times New Roman"/>
          <w:sz w:val="24"/>
          <w:szCs w:val="24"/>
        </w:rPr>
        <w:t xml:space="preserve"> 3 punktis 3</w:t>
      </w:r>
      <w:r w:rsidR="009B2900" w:rsidRPr="00FA1C20">
        <w:rPr>
          <w:rFonts w:ascii="Times New Roman" w:hAnsi="Times New Roman" w:cs="Times New Roman"/>
          <w:sz w:val="24"/>
          <w:szCs w:val="24"/>
        </w:rPr>
        <w:t>, § 2</w:t>
      </w:r>
      <w:r w:rsidR="009B2900" w:rsidRPr="00FA1C20">
        <w:rPr>
          <w:rFonts w:ascii="Times New Roman" w:hAnsi="Times New Roman" w:cs="Times New Roman"/>
          <w:sz w:val="24"/>
          <w:szCs w:val="24"/>
          <w:vertAlign w:val="superscript"/>
        </w:rPr>
        <w:t>4</w:t>
      </w:r>
      <w:r w:rsidR="009B2900" w:rsidRPr="00FA1C20">
        <w:rPr>
          <w:rFonts w:ascii="Times New Roman" w:hAnsi="Times New Roman" w:cs="Times New Roman"/>
          <w:sz w:val="24"/>
          <w:szCs w:val="24"/>
        </w:rPr>
        <w:t xml:space="preserve"> lõikes </w:t>
      </w:r>
      <w:r w:rsidR="00FF4514" w:rsidRPr="00FA1C20">
        <w:rPr>
          <w:rFonts w:ascii="Times New Roman" w:hAnsi="Times New Roman" w:cs="Times New Roman"/>
          <w:sz w:val="24"/>
          <w:szCs w:val="24"/>
        </w:rPr>
        <w:t>5 ja</w:t>
      </w:r>
      <w:r w:rsidR="008D08D4" w:rsidRPr="00FA1C20">
        <w:rPr>
          <w:rFonts w:ascii="Times New Roman" w:hAnsi="Times New Roman" w:cs="Times New Roman"/>
          <w:sz w:val="24"/>
          <w:szCs w:val="24"/>
        </w:rPr>
        <w:t xml:space="preserve"> </w:t>
      </w:r>
      <w:commentRangeStart w:id="2"/>
      <w:r w:rsidR="008D08D4" w:rsidRPr="00FA1C20">
        <w:rPr>
          <w:rFonts w:ascii="Times New Roman" w:hAnsi="Times New Roman" w:cs="Times New Roman"/>
          <w:sz w:val="24"/>
          <w:szCs w:val="24"/>
        </w:rPr>
        <w:t xml:space="preserve">§ 6 lõikes 2 </w:t>
      </w:r>
      <w:commentRangeEnd w:id="2"/>
      <w:r w:rsidR="00BF2426">
        <w:rPr>
          <w:rStyle w:val="Kommentaariviide"/>
        </w:rPr>
        <w:commentReference w:id="2"/>
      </w:r>
      <w:r w:rsidR="00757014" w:rsidRPr="00FA1C20">
        <w:rPr>
          <w:rFonts w:ascii="Times New Roman" w:hAnsi="Times New Roman" w:cs="Times New Roman"/>
          <w:sz w:val="24"/>
          <w:szCs w:val="24"/>
        </w:rPr>
        <w:t xml:space="preserve">asendatakse </w:t>
      </w:r>
      <w:r w:rsidR="00A80A72">
        <w:rPr>
          <w:rFonts w:ascii="Times New Roman" w:hAnsi="Times New Roman" w:cs="Times New Roman"/>
          <w:sz w:val="24"/>
          <w:szCs w:val="24"/>
        </w:rPr>
        <w:t>tekstiosa</w:t>
      </w:r>
      <w:r w:rsidR="004F5540" w:rsidRPr="00FA1C20">
        <w:rPr>
          <w:rFonts w:ascii="Times New Roman" w:hAnsi="Times New Roman" w:cs="Times New Roman"/>
          <w:sz w:val="24"/>
          <w:szCs w:val="24"/>
        </w:rPr>
        <w:t xml:space="preserve"> „</w:t>
      </w:r>
      <w:r w:rsidR="008568E6" w:rsidRPr="00FA1C20">
        <w:rPr>
          <w:rFonts w:ascii="Times New Roman" w:hAnsi="Times New Roman" w:cs="Times New Roman"/>
          <w:sz w:val="24"/>
          <w:szCs w:val="24"/>
        </w:rPr>
        <w:t>16-aasta</w:t>
      </w:r>
      <w:r w:rsidR="006E5594" w:rsidRPr="00FA1C20">
        <w:rPr>
          <w:rFonts w:ascii="Times New Roman" w:hAnsi="Times New Roman" w:cs="Times New Roman"/>
          <w:sz w:val="24"/>
          <w:szCs w:val="24"/>
        </w:rPr>
        <w:t>ne</w:t>
      </w:r>
      <w:r w:rsidR="008568E6" w:rsidRPr="00FA1C20">
        <w:rPr>
          <w:rFonts w:ascii="Times New Roman" w:hAnsi="Times New Roman" w:cs="Times New Roman"/>
          <w:sz w:val="24"/>
          <w:szCs w:val="24"/>
        </w:rPr>
        <w:t xml:space="preserve">“ </w:t>
      </w:r>
      <w:r w:rsidR="00A80A72">
        <w:rPr>
          <w:rFonts w:ascii="Times New Roman" w:hAnsi="Times New Roman" w:cs="Times New Roman"/>
          <w:sz w:val="24"/>
          <w:szCs w:val="24"/>
        </w:rPr>
        <w:t>tekstiosaga</w:t>
      </w:r>
      <w:r w:rsidR="008568E6" w:rsidRPr="00FA1C20">
        <w:rPr>
          <w:rFonts w:ascii="Times New Roman" w:hAnsi="Times New Roman" w:cs="Times New Roman"/>
          <w:sz w:val="24"/>
          <w:szCs w:val="24"/>
        </w:rPr>
        <w:t xml:space="preserve"> „18-aasta</w:t>
      </w:r>
      <w:r w:rsidR="006E5594" w:rsidRPr="00FA1C20">
        <w:rPr>
          <w:rFonts w:ascii="Times New Roman" w:hAnsi="Times New Roman" w:cs="Times New Roman"/>
          <w:sz w:val="24"/>
          <w:szCs w:val="24"/>
        </w:rPr>
        <w:t>ne</w:t>
      </w:r>
      <w:r w:rsidR="008568E6" w:rsidRPr="00FA1C20">
        <w:rPr>
          <w:rFonts w:ascii="Times New Roman" w:hAnsi="Times New Roman" w:cs="Times New Roman"/>
          <w:sz w:val="24"/>
          <w:szCs w:val="24"/>
        </w:rPr>
        <w:t>“</w:t>
      </w:r>
      <w:r w:rsidR="000B0868" w:rsidRPr="00FA1C20">
        <w:rPr>
          <w:rFonts w:ascii="Times New Roman" w:hAnsi="Times New Roman" w:cs="Times New Roman"/>
          <w:sz w:val="24"/>
          <w:szCs w:val="24"/>
        </w:rPr>
        <w:t xml:space="preserve"> vastavas käändes</w:t>
      </w:r>
      <w:r w:rsidR="008568E6" w:rsidRPr="00FA1C20">
        <w:rPr>
          <w:rFonts w:ascii="Times New Roman" w:hAnsi="Times New Roman" w:cs="Times New Roman"/>
          <w:sz w:val="24"/>
          <w:szCs w:val="24"/>
        </w:rPr>
        <w:t>;</w:t>
      </w:r>
      <w:r w:rsidR="00221835" w:rsidRPr="00FA1C20">
        <w:rPr>
          <w:rFonts w:ascii="Times New Roman" w:hAnsi="Times New Roman" w:cs="Times New Roman"/>
          <w:sz w:val="24"/>
          <w:szCs w:val="24"/>
        </w:rPr>
        <w:t xml:space="preserve"> </w:t>
      </w:r>
    </w:p>
    <w:p w14:paraId="2A9115F4" w14:textId="77777777" w:rsidR="00FA1C20" w:rsidRPr="00346155" w:rsidRDefault="00FA1C20" w:rsidP="00121161">
      <w:pPr>
        <w:spacing w:after="0" w:line="240" w:lineRule="auto"/>
        <w:jc w:val="both"/>
        <w:rPr>
          <w:rFonts w:ascii="Times New Roman" w:hAnsi="Times New Roman" w:cs="Times New Roman"/>
          <w:sz w:val="24"/>
          <w:szCs w:val="24"/>
        </w:rPr>
      </w:pPr>
    </w:p>
    <w:p w14:paraId="6DE2C5BE" w14:textId="7F66C41B" w:rsidR="00DA63F6" w:rsidRPr="008272FA" w:rsidRDefault="00DA63F6" w:rsidP="00121161">
      <w:pPr>
        <w:spacing w:after="0" w:line="240" w:lineRule="auto"/>
        <w:jc w:val="both"/>
        <w:rPr>
          <w:rFonts w:ascii="Times New Roman" w:hAnsi="Times New Roman" w:cs="Times New Roman"/>
          <w:sz w:val="24"/>
          <w:szCs w:val="24"/>
        </w:rPr>
      </w:pPr>
      <w:r w:rsidRPr="008272FA">
        <w:rPr>
          <w:rFonts w:ascii="Times New Roman" w:hAnsi="Times New Roman" w:cs="Times New Roman"/>
          <w:b/>
          <w:bCs/>
          <w:sz w:val="24"/>
          <w:szCs w:val="24"/>
        </w:rPr>
        <w:t xml:space="preserve">2) </w:t>
      </w:r>
      <w:r w:rsidRPr="008272FA">
        <w:rPr>
          <w:rFonts w:ascii="Times New Roman" w:hAnsi="Times New Roman" w:cs="Times New Roman"/>
          <w:sz w:val="24"/>
          <w:szCs w:val="24"/>
        </w:rPr>
        <w:t>paragrahv</w:t>
      </w:r>
      <w:r w:rsidR="00EC045F">
        <w:rPr>
          <w:rFonts w:ascii="Times New Roman" w:hAnsi="Times New Roman" w:cs="Times New Roman"/>
          <w:sz w:val="24"/>
          <w:szCs w:val="24"/>
        </w:rPr>
        <w:t>i</w:t>
      </w:r>
      <w:r w:rsidRPr="008272FA">
        <w:rPr>
          <w:rFonts w:ascii="Times New Roman" w:hAnsi="Times New Roman" w:cs="Times New Roman"/>
          <w:sz w:val="24"/>
          <w:szCs w:val="24"/>
        </w:rPr>
        <w:t xml:space="preserve"> 2</w:t>
      </w:r>
      <w:r w:rsidR="00FC3108" w:rsidRPr="008272FA">
        <w:rPr>
          <w:rFonts w:ascii="Times New Roman" w:hAnsi="Times New Roman" w:cs="Times New Roman"/>
          <w:sz w:val="24"/>
          <w:szCs w:val="24"/>
          <w:vertAlign w:val="superscript"/>
        </w:rPr>
        <w:t>3</w:t>
      </w:r>
      <w:r w:rsidR="00FC3108" w:rsidRPr="008272FA">
        <w:rPr>
          <w:rFonts w:ascii="Times New Roman" w:hAnsi="Times New Roman" w:cs="Times New Roman"/>
          <w:sz w:val="24"/>
          <w:szCs w:val="24"/>
        </w:rPr>
        <w:t xml:space="preserve"> lõige</w:t>
      </w:r>
      <w:r w:rsidR="00FC3108">
        <w:rPr>
          <w:rFonts w:ascii="Times New Roman" w:hAnsi="Times New Roman" w:cs="Times New Roman"/>
          <w:b/>
          <w:bCs/>
          <w:sz w:val="24"/>
          <w:szCs w:val="24"/>
        </w:rPr>
        <w:t xml:space="preserve"> </w:t>
      </w:r>
      <w:r w:rsidR="0015616E" w:rsidRPr="008272FA">
        <w:rPr>
          <w:rFonts w:ascii="Times New Roman" w:hAnsi="Times New Roman" w:cs="Times New Roman"/>
          <w:sz w:val="24"/>
          <w:szCs w:val="24"/>
        </w:rPr>
        <w:t>9 muudetakse ja sõnastatakse järgmiselt:</w:t>
      </w:r>
    </w:p>
    <w:p w14:paraId="229EA372" w14:textId="77777777" w:rsidR="0015616E" w:rsidRDefault="0015616E" w:rsidP="00121161">
      <w:pPr>
        <w:spacing w:after="0" w:line="240" w:lineRule="auto"/>
        <w:jc w:val="both"/>
        <w:rPr>
          <w:rFonts w:ascii="Times New Roman" w:hAnsi="Times New Roman" w:cs="Times New Roman"/>
          <w:b/>
          <w:bCs/>
          <w:sz w:val="24"/>
          <w:szCs w:val="24"/>
        </w:rPr>
      </w:pPr>
    </w:p>
    <w:p w14:paraId="5B8873D5" w14:textId="78FDD143" w:rsidR="004B63FC" w:rsidRDefault="0015616E" w:rsidP="00121161">
      <w:pPr>
        <w:spacing w:after="0" w:line="240" w:lineRule="auto"/>
        <w:jc w:val="both"/>
        <w:rPr>
          <w:rFonts w:ascii="Times New Roman" w:hAnsi="Times New Roman" w:cs="Times New Roman"/>
          <w:sz w:val="24"/>
          <w:szCs w:val="24"/>
        </w:rPr>
      </w:pPr>
      <w:r w:rsidRPr="008272FA">
        <w:rPr>
          <w:rFonts w:ascii="Times New Roman" w:hAnsi="Times New Roman" w:cs="Times New Roman"/>
          <w:sz w:val="24"/>
          <w:szCs w:val="24"/>
        </w:rPr>
        <w:t>„</w:t>
      </w:r>
      <w:r w:rsidR="00F60BC8" w:rsidRPr="00F60BC8">
        <w:rPr>
          <w:rFonts w:ascii="Times New Roman" w:hAnsi="Times New Roman" w:cs="Times New Roman"/>
          <w:sz w:val="24"/>
          <w:szCs w:val="24"/>
        </w:rPr>
        <w:t xml:space="preserve">(9) Puude raskusastme tuvastamise tingimused ja korra kehtestab </w:t>
      </w:r>
      <w:r w:rsidR="009B5E6E" w:rsidRPr="009B5E6E">
        <w:rPr>
          <w:rFonts w:ascii="Times New Roman" w:hAnsi="Times New Roman" w:cs="Times New Roman"/>
          <w:sz w:val="24"/>
          <w:szCs w:val="24"/>
        </w:rPr>
        <w:t>valdkonna eest vastutav minister määrusega</w:t>
      </w:r>
      <w:r w:rsidR="00F60BC8" w:rsidRPr="00F60BC8">
        <w:rPr>
          <w:rFonts w:ascii="Times New Roman" w:hAnsi="Times New Roman" w:cs="Times New Roman"/>
          <w:sz w:val="24"/>
          <w:szCs w:val="24"/>
        </w:rPr>
        <w:t>.</w:t>
      </w:r>
      <w:r w:rsidR="00F60BC8">
        <w:rPr>
          <w:rFonts w:ascii="Times New Roman" w:hAnsi="Times New Roman" w:cs="Times New Roman"/>
          <w:sz w:val="24"/>
          <w:szCs w:val="24"/>
        </w:rPr>
        <w:t>“</w:t>
      </w:r>
      <w:r w:rsidR="008272FA">
        <w:rPr>
          <w:rFonts w:ascii="Times New Roman" w:hAnsi="Times New Roman" w:cs="Times New Roman"/>
          <w:sz w:val="24"/>
          <w:szCs w:val="24"/>
        </w:rPr>
        <w:t>;</w:t>
      </w:r>
    </w:p>
    <w:p w14:paraId="2BFE55D2" w14:textId="77777777" w:rsidR="00DA7510" w:rsidRDefault="00DA7510" w:rsidP="000A7F87">
      <w:pPr>
        <w:spacing w:after="0" w:line="240" w:lineRule="auto"/>
        <w:jc w:val="both"/>
        <w:rPr>
          <w:rFonts w:ascii="Arial" w:hAnsi="Arial" w:cs="Arial"/>
          <w:color w:val="202020"/>
          <w:sz w:val="21"/>
          <w:szCs w:val="21"/>
          <w:shd w:val="clear" w:color="auto" w:fill="FFFFFF"/>
        </w:rPr>
      </w:pPr>
    </w:p>
    <w:p w14:paraId="20B5F7C6" w14:textId="7F84FD82" w:rsidR="003C7557" w:rsidRPr="009770D9" w:rsidRDefault="008E3595" w:rsidP="000A7F8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001C1F6A" w:rsidRPr="009770D9">
        <w:rPr>
          <w:rFonts w:ascii="Times New Roman" w:hAnsi="Times New Roman" w:cs="Times New Roman"/>
          <w:b/>
          <w:bCs/>
          <w:sz w:val="24"/>
          <w:szCs w:val="24"/>
        </w:rPr>
        <w:t>)</w:t>
      </w:r>
      <w:r w:rsidR="001C1F6A" w:rsidRPr="009770D9">
        <w:rPr>
          <w:rFonts w:ascii="Times New Roman" w:hAnsi="Times New Roman" w:cs="Times New Roman"/>
          <w:sz w:val="24"/>
          <w:szCs w:val="24"/>
        </w:rPr>
        <w:t xml:space="preserve"> </w:t>
      </w:r>
      <w:r w:rsidR="00B873E8" w:rsidRPr="009770D9">
        <w:rPr>
          <w:rFonts w:ascii="Times New Roman" w:hAnsi="Times New Roman" w:cs="Times New Roman"/>
          <w:sz w:val="24"/>
          <w:szCs w:val="24"/>
        </w:rPr>
        <w:t xml:space="preserve">paragrahv 5 </w:t>
      </w:r>
      <w:r w:rsidR="00FA13B3" w:rsidRPr="009770D9">
        <w:rPr>
          <w:rFonts w:ascii="Times New Roman" w:hAnsi="Times New Roman" w:cs="Times New Roman"/>
          <w:sz w:val="24"/>
          <w:szCs w:val="24"/>
        </w:rPr>
        <w:t xml:space="preserve">tunnistatakse kehtetuks; </w:t>
      </w:r>
    </w:p>
    <w:p w14:paraId="26C17E9B" w14:textId="77777777" w:rsidR="00FA13B3" w:rsidRDefault="00FA13B3" w:rsidP="000A7F87">
      <w:pPr>
        <w:spacing w:after="0" w:line="240" w:lineRule="auto"/>
        <w:jc w:val="both"/>
        <w:rPr>
          <w:rFonts w:ascii="Times New Roman" w:hAnsi="Times New Roman" w:cs="Times New Roman"/>
          <w:sz w:val="24"/>
          <w:szCs w:val="24"/>
        </w:rPr>
      </w:pPr>
    </w:p>
    <w:p w14:paraId="184EA516" w14:textId="4E3DE655" w:rsidR="00FA13B3" w:rsidRDefault="008E3595" w:rsidP="000A7F8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w:t>
      </w:r>
      <w:r w:rsidR="00FA13B3" w:rsidRPr="00E51BB5">
        <w:rPr>
          <w:rFonts w:ascii="Times New Roman" w:hAnsi="Times New Roman" w:cs="Times New Roman"/>
          <w:b/>
          <w:bCs/>
          <w:sz w:val="24"/>
          <w:szCs w:val="24"/>
        </w:rPr>
        <w:t>)</w:t>
      </w:r>
      <w:r w:rsidR="00FA13B3">
        <w:rPr>
          <w:rFonts w:ascii="Times New Roman" w:hAnsi="Times New Roman" w:cs="Times New Roman"/>
          <w:sz w:val="24"/>
          <w:szCs w:val="24"/>
        </w:rPr>
        <w:t xml:space="preserve"> </w:t>
      </w:r>
      <w:r w:rsidR="00F74C70">
        <w:rPr>
          <w:rFonts w:ascii="Times New Roman" w:hAnsi="Times New Roman" w:cs="Times New Roman"/>
          <w:sz w:val="24"/>
          <w:szCs w:val="24"/>
        </w:rPr>
        <w:t>paragrahv</w:t>
      </w:r>
      <w:r w:rsidR="00EC045F">
        <w:rPr>
          <w:rFonts w:ascii="Times New Roman" w:hAnsi="Times New Roman" w:cs="Times New Roman"/>
          <w:sz w:val="24"/>
          <w:szCs w:val="24"/>
        </w:rPr>
        <w:t>i</w:t>
      </w:r>
      <w:r w:rsidR="0076059B">
        <w:rPr>
          <w:rFonts w:ascii="Times New Roman" w:hAnsi="Times New Roman" w:cs="Times New Roman"/>
          <w:sz w:val="24"/>
          <w:szCs w:val="24"/>
        </w:rPr>
        <w:t xml:space="preserve"> 6 lõige 5 muudetakse ja sõnastatakse järgmiselt:</w:t>
      </w:r>
    </w:p>
    <w:p w14:paraId="0113948C" w14:textId="77777777" w:rsidR="00E51BB5" w:rsidRDefault="00E51BB5" w:rsidP="000A7F87">
      <w:pPr>
        <w:spacing w:after="0" w:line="240" w:lineRule="auto"/>
        <w:jc w:val="both"/>
        <w:rPr>
          <w:rFonts w:ascii="Times New Roman" w:hAnsi="Times New Roman" w:cs="Times New Roman"/>
          <w:sz w:val="24"/>
          <w:szCs w:val="24"/>
        </w:rPr>
      </w:pPr>
    </w:p>
    <w:p w14:paraId="270B98B8" w14:textId="0B0C2BE3" w:rsidR="004B4146" w:rsidRDefault="00E51BB5" w:rsidP="000A7F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4B4146" w:rsidRPr="004B4146">
        <w:rPr>
          <w:rFonts w:ascii="Times New Roman" w:hAnsi="Times New Roman" w:cs="Times New Roman"/>
          <w:sz w:val="24"/>
          <w:szCs w:val="24"/>
        </w:rPr>
        <w:t>(5) Puudega lapse toetust makstakse järgmistes suurustes:</w:t>
      </w:r>
    </w:p>
    <w:p w14:paraId="1D361626" w14:textId="29DEFA2F" w:rsidR="008E3595" w:rsidRPr="00FE3024" w:rsidRDefault="00FE3024" w:rsidP="000A7F87">
      <w:pPr>
        <w:spacing w:after="0" w:line="240" w:lineRule="auto"/>
        <w:jc w:val="both"/>
        <w:rPr>
          <w:rFonts w:ascii="Times New Roman" w:hAnsi="Times New Roman" w:cs="Times New Roman"/>
          <w:sz w:val="24"/>
          <w:szCs w:val="24"/>
        </w:rPr>
      </w:pPr>
      <w:commentRangeStart w:id="3"/>
      <w:r w:rsidRPr="00FE3024">
        <w:rPr>
          <w:rFonts w:ascii="Times New Roman" w:hAnsi="Times New Roman" w:cs="Times New Roman"/>
          <w:sz w:val="24"/>
          <w:szCs w:val="24"/>
        </w:rPr>
        <w:t xml:space="preserve">1) </w:t>
      </w:r>
      <w:commentRangeEnd w:id="3"/>
      <w:r w:rsidR="003B3C1F">
        <w:rPr>
          <w:rStyle w:val="Kommentaariviide"/>
        </w:rPr>
        <w:commentReference w:id="3"/>
      </w:r>
      <w:r w:rsidR="008E3595" w:rsidRPr="00FE3024">
        <w:rPr>
          <w:rFonts w:ascii="Times New Roman" w:hAnsi="Times New Roman" w:cs="Times New Roman"/>
          <w:sz w:val="24"/>
          <w:szCs w:val="24"/>
        </w:rPr>
        <w:t>sügava puudega lapsele – 270 eurot</w:t>
      </w:r>
      <w:r>
        <w:rPr>
          <w:rFonts w:ascii="Times New Roman" w:hAnsi="Times New Roman" w:cs="Times New Roman"/>
          <w:sz w:val="24"/>
          <w:szCs w:val="24"/>
        </w:rPr>
        <w:t>;</w:t>
      </w:r>
    </w:p>
    <w:p w14:paraId="585ABEFA" w14:textId="12F7F12B" w:rsidR="00E51BB5" w:rsidRPr="00E51BB5" w:rsidRDefault="00E51BB5" w:rsidP="00121161">
      <w:pPr>
        <w:spacing w:after="0" w:line="240" w:lineRule="auto"/>
        <w:jc w:val="both"/>
        <w:rPr>
          <w:rFonts w:ascii="Times New Roman" w:hAnsi="Times New Roman" w:cs="Times New Roman"/>
          <w:sz w:val="24"/>
          <w:szCs w:val="24"/>
        </w:rPr>
      </w:pPr>
      <w:r w:rsidRPr="00E51BB5">
        <w:rPr>
          <w:rFonts w:ascii="Times New Roman" w:hAnsi="Times New Roman" w:cs="Times New Roman"/>
          <w:sz w:val="24"/>
          <w:szCs w:val="24"/>
        </w:rPr>
        <w:t>2) raske puudega lapsele ja käesoleva paragrahvi lõikes 1</w:t>
      </w:r>
      <w:r w:rsidRPr="001E4DE9">
        <w:rPr>
          <w:rFonts w:ascii="Times New Roman" w:hAnsi="Times New Roman" w:cs="Times New Roman"/>
          <w:sz w:val="24"/>
          <w:szCs w:val="24"/>
          <w:vertAlign w:val="superscript"/>
        </w:rPr>
        <w:t>1</w:t>
      </w:r>
      <w:r w:rsidRPr="00121161">
        <w:rPr>
          <w:rFonts w:ascii="Times New Roman" w:hAnsi="Times New Roman" w:cs="Times New Roman"/>
          <w:sz w:val="24"/>
          <w:szCs w:val="24"/>
        </w:rPr>
        <w:t xml:space="preserve"> </w:t>
      </w:r>
      <w:r w:rsidRPr="00E51BB5">
        <w:rPr>
          <w:rFonts w:ascii="Times New Roman" w:hAnsi="Times New Roman" w:cs="Times New Roman"/>
          <w:sz w:val="24"/>
          <w:szCs w:val="24"/>
        </w:rPr>
        <w:t xml:space="preserve">nimetatud lapsele – </w:t>
      </w:r>
      <w:r w:rsidR="0039317C">
        <w:rPr>
          <w:rFonts w:ascii="Times New Roman" w:hAnsi="Times New Roman" w:cs="Times New Roman"/>
          <w:sz w:val="24"/>
          <w:szCs w:val="24"/>
        </w:rPr>
        <w:t>180 eurot</w:t>
      </w:r>
      <w:r w:rsidRPr="00E51BB5">
        <w:rPr>
          <w:rFonts w:ascii="Times New Roman" w:hAnsi="Times New Roman" w:cs="Times New Roman"/>
          <w:sz w:val="24"/>
          <w:szCs w:val="24"/>
        </w:rPr>
        <w:t>;</w:t>
      </w:r>
    </w:p>
    <w:p w14:paraId="39016C2C" w14:textId="751BF4F3" w:rsidR="00FE3024" w:rsidRDefault="00FE3024" w:rsidP="00121161">
      <w:pPr>
        <w:spacing w:after="0" w:line="240" w:lineRule="auto"/>
        <w:jc w:val="both"/>
        <w:rPr>
          <w:rFonts w:ascii="Times New Roman" w:hAnsi="Times New Roman" w:cs="Times New Roman"/>
          <w:sz w:val="24"/>
          <w:szCs w:val="24"/>
        </w:rPr>
      </w:pPr>
      <w:r w:rsidRPr="00FE3024">
        <w:rPr>
          <w:rFonts w:ascii="Times New Roman" w:hAnsi="Times New Roman" w:cs="Times New Roman"/>
          <w:sz w:val="24"/>
          <w:szCs w:val="24"/>
        </w:rPr>
        <w:t>3) keskmise puudega lapsele – 139 eurot</w:t>
      </w:r>
      <w:r w:rsidR="000573E1">
        <w:rPr>
          <w:rFonts w:ascii="Times New Roman" w:hAnsi="Times New Roman" w:cs="Times New Roman"/>
          <w:sz w:val="24"/>
          <w:szCs w:val="24"/>
        </w:rPr>
        <w:t>.“;</w:t>
      </w:r>
    </w:p>
    <w:p w14:paraId="6CBAA31D" w14:textId="77777777" w:rsidR="00C5643E" w:rsidRDefault="00C5643E" w:rsidP="000A7F87">
      <w:pPr>
        <w:spacing w:after="0" w:line="240" w:lineRule="auto"/>
        <w:jc w:val="both"/>
        <w:rPr>
          <w:rFonts w:ascii="Times New Roman" w:hAnsi="Times New Roman" w:cs="Times New Roman"/>
          <w:sz w:val="24"/>
          <w:szCs w:val="24"/>
        </w:rPr>
      </w:pPr>
    </w:p>
    <w:p w14:paraId="450329E6" w14:textId="73FD32B2" w:rsidR="00C5643E" w:rsidRDefault="001C39C0" w:rsidP="000A7F8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5</w:t>
      </w:r>
      <w:r w:rsidR="00C5643E" w:rsidRPr="004253F2">
        <w:rPr>
          <w:rFonts w:ascii="Times New Roman" w:hAnsi="Times New Roman" w:cs="Times New Roman"/>
          <w:b/>
          <w:bCs/>
          <w:sz w:val="24"/>
          <w:szCs w:val="24"/>
        </w:rPr>
        <w:t>)</w:t>
      </w:r>
      <w:r w:rsidR="00C5643E">
        <w:rPr>
          <w:rFonts w:ascii="Times New Roman" w:hAnsi="Times New Roman" w:cs="Times New Roman"/>
          <w:sz w:val="24"/>
          <w:szCs w:val="24"/>
        </w:rPr>
        <w:t xml:space="preserve"> paragrahv</w:t>
      </w:r>
      <w:r w:rsidR="00EC045F">
        <w:rPr>
          <w:rFonts w:ascii="Times New Roman" w:hAnsi="Times New Roman" w:cs="Times New Roman"/>
          <w:sz w:val="24"/>
          <w:szCs w:val="24"/>
        </w:rPr>
        <w:t>i</w:t>
      </w:r>
      <w:r w:rsidR="00C5643E">
        <w:rPr>
          <w:rFonts w:ascii="Times New Roman" w:hAnsi="Times New Roman" w:cs="Times New Roman"/>
          <w:sz w:val="24"/>
          <w:szCs w:val="24"/>
        </w:rPr>
        <w:t xml:space="preserve"> 7 </w:t>
      </w:r>
      <w:r w:rsidR="00B76073">
        <w:rPr>
          <w:rFonts w:ascii="Times New Roman" w:hAnsi="Times New Roman" w:cs="Times New Roman"/>
          <w:sz w:val="24"/>
          <w:szCs w:val="24"/>
        </w:rPr>
        <w:t>lõige 2 muudetakse ja sõnastatakse järgmiselt:</w:t>
      </w:r>
    </w:p>
    <w:p w14:paraId="141AB51E" w14:textId="77777777" w:rsidR="00B76073" w:rsidRDefault="00B76073" w:rsidP="000A7F87">
      <w:pPr>
        <w:spacing w:after="0" w:line="240" w:lineRule="auto"/>
        <w:jc w:val="both"/>
        <w:rPr>
          <w:rFonts w:ascii="Times New Roman" w:hAnsi="Times New Roman" w:cs="Times New Roman"/>
          <w:sz w:val="24"/>
          <w:szCs w:val="24"/>
        </w:rPr>
      </w:pPr>
    </w:p>
    <w:p w14:paraId="46BB9249" w14:textId="4C3E2CA8" w:rsidR="00F828CA" w:rsidRDefault="00817221" w:rsidP="000A7F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4B4146" w:rsidRPr="004B4146">
        <w:rPr>
          <w:rFonts w:ascii="Times New Roman" w:hAnsi="Times New Roman" w:cs="Times New Roman"/>
          <w:sz w:val="24"/>
          <w:szCs w:val="24"/>
        </w:rPr>
        <w:t xml:space="preserve">(2) </w:t>
      </w:r>
      <w:r w:rsidR="00EE571E">
        <w:rPr>
          <w:rFonts w:ascii="Times New Roman" w:hAnsi="Times New Roman" w:cs="Times New Roman"/>
          <w:sz w:val="24"/>
          <w:szCs w:val="24"/>
        </w:rPr>
        <w:t xml:space="preserve">Puudega tööealise </w:t>
      </w:r>
      <w:r w:rsidR="00F828CA">
        <w:rPr>
          <w:rFonts w:ascii="Times New Roman" w:hAnsi="Times New Roman" w:cs="Times New Roman"/>
          <w:sz w:val="24"/>
          <w:szCs w:val="24"/>
        </w:rPr>
        <w:t>inimese toetust makstakse järgmistes suurustes:</w:t>
      </w:r>
    </w:p>
    <w:p w14:paraId="08EDD353" w14:textId="4C0EF050" w:rsidR="009D26A1" w:rsidRPr="001452A2" w:rsidRDefault="009D26A1" w:rsidP="000A7F87">
      <w:pPr>
        <w:spacing w:after="0" w:line="240" w:lineRule="auto"/>
        <w:jc w:val="both"/>
        <w:rPr>
          <w:rFonts w:ascii="Times New Roman" w:hAnsi="Times New Roman" w:cs="Times New Roman"/>
          <w:sz w:val="24"/>
          <w:szCs w:val="24"/>
        </w:rPr>
      </w:pPr>
      <w:commentRangeStart w:id="4"/>
      <w:r w:rsidRPr="00FF5599">
        <w:rPr>
          <w:rFonts w:ascii="Times New Roman" w:hAnsi="Times New Roman" w:cs="Times New Roman"/>
          <w:sz w:val="24"/>
          <w:szCs w:val="24"/>
        </w:rPr>
        <w:t>1)</w:t>
      </w:r>
      <w:r>
        <w:rPr>
          <w:rFonts w:ascii="Times New Roman" w:hAnsi="Times New Roman" w:cs="Times New Roman"/>
          <w:sz w:val="24"/>
          <w:szCs w:val="24"/>
        </w:rPr>
        <w:t xml:space="preserve"> </w:t>
      </w:r>
      <w:commentRangeEnd w:id="4"/>
      <w:r w:rsidR="00967FED">
        <w:rPr>
          <w:rStyle w:val="Kommentaariviide"/>
        </w:rPr>
        <w:commentReference w:id="4"/>
      </w:r>
      <w:r w:rsidR="006552AB" w:rsidRPr="001452A2">
        <w:rPr>
          <w:rFonts w:ascii="Times New Roman" w:hAnsi="Times New Roman" w:cs="Times New Roman"/>
          <w:sz w:val="24"/>
          <w:szCs w:val="24"/>
        </w:rPr>
        <w:t>sügava puudega tööealisele inimesele – 100 eurot</w:t>
      </w:r>
      <w:r w:rsidRPr="009D26A1">
        <w:rPr>
          <w:rFonts w:ascii="Times New Roman" w:hAnsi="Times New Roman" w:cs="Times New Roman"/>
          <w:sz w:val="24"/>
          <w:szCs w:val="24"/>
        </w:rPr>
        <w:t>;</w:t>
      </w:r>
    </w:p>
    <w:p w14:paraId="7BD47970" w14:textId="3C888037" w:rsidR="009D26A1" w:rsidRPr="009D26A1" w:rsidRDefault="009D26A1" w:rsidP="000A7F87">
      <w:pPr>
        <w:spacing w:after="0" w:line="240" w:lineRule="auto"/>
        <w:jc w:val="both"/>
        <w:rPr>
          <w:rFonts w:ascii="Times New Roman" w:hAnsi="Times New Roman" w:cs="Times New Roman"/>
          <w:sz w:val="24"/>
          <w:szCs w:val="24"/>
        </w:rPr>
      </w:pPr>
      <w:r w:rsidRPr="001452A2">
        <w:rPr>
          <w:rFonts w:ascii="Times New Roman" w:hAnsi="Times New Roman" w:cs="Times New Roman"/>
          <w:sz w:val="24"/>
          <w:szCs w:val="24"/>
        </w:rPr>
        <w:t>2)</w:t>
      </w:r>
      <w:r w:rsidRPr="009D26A1">
        <w:rPr>
          <w:rFonts w:ascii="Times New Roman" w:hAnsi="Times New Roman" w:cs="Times New Roman"/>
          <w:sz w:val="24"/>
          <w:szCs w:val="24"/>
        </w:rPr>
        <w:t xml:space="preserve"> raske puudega tööealisele inimesele – 50 eurot;</w:t>
      </w:r>
    </w:p>
    <w:p w14:paraId="404C1B80" w14:textId="071E1DD7" w:rsidR="00C6742F" w:rsidRDefault="009D26A1" w:rsidP="00121161">
      <w:pPr>
        <w:spacing w:after="0" w:line="240" w:lineRule="auto"/>
        <w:jc w:val="both"/>
        <w:rPr>
          <w:rFonts w:ascii="Times New Roman" w:hAnsi="Times New Roman" w:cs="Times New Roman"/>
          <w:sz w:val="24"/>
          <w:szCs w:val="24"/>
        </w:rPr>
      </w:pPr>
      <w:r w:rsidRPr="001452A2">
        <w:rPr>
          <w:rFonts w:ascii="Times New Roman" w:hAnsi="Times New Roman" w:cs="Times New Roman"/>
          <w:sz w:val="24"/>
          <w:szCs w:val="24"/>
        </w:rPr>
        <w:t xml:space="preserve">3) </w:t>
      </w:r>
      <w:r w:rsidR="00256B2A" w:rsidRPr="009444E3">
        <w:rPr>
          <w:rFonts w:ascii="Times New Roman" w:hAnsi="Times New Roman" w:cs="Times New Roman"/>
          <w:sz w:val="24"/>
          <w:szCs w:val="24"/>
        </w:rPr>
        <w:t>keskmise puudega tööealisele</w:t>
      </w:r>
      <w:r w:rsidR="00EE552D" w:rsidRPr="009444E3">
        <w:rPr>
          <w:rFonts w:ascii="Times New Roman" w:hAnsi="Times New Roman" w:cs="Times New Roman"/>
          <w:sz w:val="24"/>
          <w:szCs w:val="24"/>
        </w:rPr>
        <w:t xml:space="preserve"> inimesele</w:t>
      </w:r>
      <w:r w:rsidR="00256B2A" w:rsidRPr="009444E3">
        <w:rPr>
          <w:rFonts w:ascii="Times New Roman" w:hAnsi="Times New Roman" w:cs="Times New Roman"/>
          <w:sz w:val="24"/>
          <w:szCs w:val="24"/>
        </w:rPr>
        <w:t xml:space="preserve"> </w:t>
      </w:r>
      <w:r w:rsidR="00762E7C" w:rsidRPr="009444E3">
        <w:rPr>
          <w:rFonts w:ascii="Times New Roman" w:hAnsi="Times New Roman" w:cs="Times New Roman"/>
          <w:sz w:val="24"/>
          <w:szCs w:val="24"/>
        </w:rPr>
        <w:t xml:space="preserve">vastavalt valdkonnale, milles funktsiooni kaotus või kõrvalekalle esineb – </w:t>
      </w:r>
      <w:r w:rsidR="001718AA" w:rsidRPr="009444E3">
        <w:rPr>
          <w:rFonts w:ascii="Times New Roman" w:hAnsi="Times New Roman" w:cs="Times New Roman"/>
          <w:sz w:val="24"/>
          <w:szCs w:val="24"/>
        </w:rPr>
        <w:t>29–42 eurot</w:t>
      </w:r>
      <w:r w:rsidR="0031215F">
        <w:rPr>
          <w:rFonts w:ascii="Times New Roman" w:hAnsi="Times New Roman" w:cs="Times New Roman"/>
          <w:sz w:val="24"/>
          <w:szCs w:val="24"/>
        </w:rPr>
        <w:t>.“</w:t>
      </w:r>
      <w:r w:rsidR="001718AA" w:rsidRPr="009444E3">
        <w:rPr>
          <w:rFonts w:ascii="Times New Roman" w:hAnsi="Times New Roman" w:cs="Times New Roman"/>
          <w:sz w:val="24"/>
          <w:szCs w:val="24"/>
        </w:rPr>
        <w:t>;</w:t>
      </w:r>
    </w:p>
    <w:p w14:paraId="260C05E0" w14:textId="77777777" w:rsidR="00C6742F" w:rsidRDefault="00C6742F" w:rsidP="00121161">
      <w:pPr>
        <w:spacing w:after="0" w:line="240" w:lineRule="auto"/>
        <w:jc w:val="both"/>
        <w:rPr>
          <w:rFonts w:ascii="Times New Roman" w:hAnsi="Times New Roman" w:cs="Times New Roman"/>
          <w:sz w:val="24"/>
          <w:szCs w:val="24"/>
        </w:rPr>
      </w:pPr>
    </w:p>
    <w:p w14:paraId="3FE13003" w14:textId="538EBB98" w:rsidR="001452A2" w:rsidRPr="00CE42D0" w:rsidRDefault="001C39C0" w:rsidP="00121161">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w:t>
      </w:r>
      <w:r w:rsidR="001452A2" w:rsidRPr="004351C0">
        <w:rPr>
          <w:rFonts w:ascii="Times New Roman" w:hAnsi="Times New Roman" w:cs="Times New Roman"/>
          <w:b/>
          <w:bCs/>
          <w:sz w:val="24"/>
          <w:szCs w:val="24"/>
        </w:rPr>
        <w:t>)</w:t>
      </w:r>
      <w:r w:rsidR="004351C0">
        <w:rPr>
          <w:rFonts w:ascii="Times New Roman" w:hAnsi="Times New Roman" w:cs="Times New Roman"/>
          <w:sz w:val="24"/>
          <w:szCs w:val="24"/>
        </w:rPr>
        <w:t xml:space="preserve"> </w:t>
      </w:r>
      <w:r w:rsidR="004351C0" w:rsidRPr="00CE42D0">
        <w:rPr>
          <w:rFonts w:ascii="Times New Roman" w:hAnsi="Times New Roman" w:cs="Times New Roman"/>
          <w:sz w:val="24"/>
          <w:szCs w:val="24"/>
        </w:rPr>
        <w:t xml:space="preserve">paragrahvi 7 täiendatakse lõikega </w:t>
      </w:r>
      <w:r w:rsidR="00C5306C" w:rsidRPr="00CE42D0">
        <w:rPr>
          <w:rFonts w:ascii="Times New Roman" w:hAnsi="Times New Roman" w:cs="Times New Roman"/>
          <w:sz w:val="24"/>
          <w:szCs w:val="24"/>
        </w:rPr>
        <w:t>2</w:t>
      </w:r>
      <w:r w:rsidR="009664C0" w:rsidRPr="009664C0">
        <w:rPr>
          <w:rFonts w:ascii="Times New Roman" w:hAnsi="Times New Roman" w:cs="Times New Roman"/>
          <w:sz w:val="24"/>
          <w:szCs w:val="24"/>
          <w:vertAlign w:val="superscript"/>
        </w:rPr>
        <w:t>1</w:t>
      </w:r>
      <w:r w:rsidR="004626D3">
        <w:rPr>
          <w:rFonts w:ascii="Times New Roman" w:hAnsi="Times New Roman" w:cs="Times New Roman"/>
          <w:sz w:val="24"/>
          <w:szCs w:val="24"/>
        </w:rPr>
        <w:t xml:space="preserve"> järgmises sõnastuses</w:t>
      </w:r>
      <w:r w:rsidR="004237E0" w:rsidRPr="004237E0">
        <w:rPr>
          <w:rFonts w:ascii="Times New Roman" w:hAnsi="Times New Roman" w:cs="Times New Roman"/>
          <w:sz w:val="24"/>
          <w:szCs w:val="24"/>
        </w:rPr>
        <w:t>:</w:t>
      </w:r>
    </w:p>
    <w:p w14:paraId="41049123" w14:textId="77777777" w:rsidR="009164A6" w:rsidRDefault="009164A6" w:rsidP="00121161">
      <w:pPr>
        <w:spacing w:after="0" w:line="240" w:lineRule="auto"/>
        <w:jc w:val="both"/>
        <w:rPr>
          <w:rFonts w:ascii="Times New Roman" w:hAnsi="Times New Roman" w:cs="Times New Roman"/>
          <w:bCs/>
          <w:sz w:val="24"/>
          <w:szCs w:val="24"/>
        </w:rPr>
      </w:pPr>
    </w:p>
    <w:p w14:paraId="2A576BE9" w14:textId="3D66B783" w:rsidR="009164A6" w:rsidRPr="003C3EFD" w:rsidRDefault="009164A6" w:rsidP="00121161">
      <w:pPr>
        <w:spacing w:after="0" w:line="240" w:lineRule="auto"/>
        <w:jc w:val="both"/>
        <w:rPr>
          <w:rFonts w:ascii="Times New Roman" w:hAnsi="Times New Roman" w:cs="Times New Roman"/>
          <w:sz w:val="24"/>
          <w:szCs w:val="24"/>
        </w:rPr>
      </w:pPr>
      <w:r w:rsidRPr="00CE42D0">
        <w:rPr>
          <w:rFonts w:ascii="Times New Roman" w:hAnsi="Times New Roman" w:cs="Times New Roman"/>
          <w:sz w:val="24"/>
          <w:szCs w:val="24"/>
        </w:rPr>
        <w:t>„(2</w:t>
      </w:r>
      <w:r w:rsidR="009664C0">
        <w:rPr>
          <w:rFonts w:ascii="Times New Roman" w:hAnsi="Times New Roman" w:cs="Times New Roman"/>
          <w:sz w:val="24"/>
          <w:szCs w:val="24"/>
          <w:vertAlign w:val="superscript"/>
        </w:rPr>
        <w:t>1</w:t>
      </w:r>
      <w:r w:rsidRPr="00CE42D0">
        <w:rPr>
          <w:rFonts w:ascii="Times New Roman" w:hAnsi="Times New Roman" w:cs="Times New Roman"/>
          <w:sz w:val="24"/>
          <w:szCs w:val="24"/>
        </w:rPr>
        <w:t xml:space="preserve">) </w:t>
      </w:r>
      <w:r w:rsidR="00EB5551" w:rsidRPr="00CE42D0">
        <w:rPr>
          <w:rFonts w:ascii="Times New Roman" w:hAnsi="Times New Roman" w:cs="Times New Roman"/>
          <w:sz w:val="24"/>
          <w:szCs w:val="24"/>
        </w:rPr>
        <w:t xml:space="preserve">Keskmise puudega tööealise inimese toetuse </w:t>
      </w:r>
      <w:r w:rsidR="0087535B">
        <w:rPr>
          <w:rFonts w:ascii="Times New Roman" w:hAnsi="Times New Roman" w:cs="Times New Roman"/>
          <w:sz w:val="24"/>
          <w:szCs w:val="24"/>
        </w:rPr>
        <w:t xml:space="preserve">maksmise </w:t>
      </w:r>
      <w:r w:rsidR="0060266E">
        <w:rPr>
          <w:rFonts w:ascii="Times New Roman" w:hAnsi="Times New Roman" w:cs="Times New Roman"/>
          <w:sz w:val="24"/>
          <w:szCs w:val="24"/>
        </w:rPr>
        <w:t>täpsemad tingimused ja</w:t>
      </w:r>
      <w:r w:rsidR="00EB5551" w:rsidRPr="00CE42D0">
        <w:rPr>
          <w:rFonts w:ascii="Times New Roman" w:hAnsi="Times New Roman" w:cs="Times New Roman"/>
          <w:sz w:val="24"/>
          <w:szCs w:val="24"/>
        </w:rPr>
        <w:t xml:space="preserve"> suurused kehtestab valdkonna eest vastutav minister määrusega</w:t>
      </w:r>
      <w:r w:rsidR="00347D80" w:rsidRPr="00CE42D0">
        <w:rPr>
          <w:rFonts w:ascii="Times New Roman" w:hAnsi="Times New Roman" w:cs="Times New Roman"/>
          <w:sz w:val="24"/>
          <w:szCs w:val="24"/>
        </w:rPr>
        <w:t>.“;</w:t>
      </w:r>
    </w:p>
    <w:p w14:paraId="4C7986C9" w14:textId="77777777" w:rsidR="00347D80" w:rsidRPr="00C5306C" w:rsidRDefault="00347D80" w:rsidP="00121161">
      <w:pPr>
        <w:spacing w:after="0" w:line="240" w:lineRule="auto"/>
        <w:jc w:val="both"/>
        <w:rPr>
          <w:rFonts w:ascii="Times New Roman" w:hAnsi="Times New Roman" w:cs="Times New Roman"/>
          <w:sz w:val="24"/>
          <w:szCs w:val="24"/>
        </w:rPr>
      </w:pPr>
    </w:p>
    <w:p w14:paraId="4D60A4CE" w14:textId="25BF8F03" w:rsidR="00A20398" w:rsidRDefault="001C39C0" w:rsidP="000A7F8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7</w:t>
      </w:r>
      <w:r w:rsidR="00A20398" w:rsidRPr="007C332F">
        <w:rPr>
          <w:rFonts w:ascii="Times New Roman" w:hAnsi="Times New Roman" w:cs="Times New Roman"/>
          <w:b/>
          <w:bCs/>
          <w:sz w:val="24"/>
          <w:szCs w:val="24"/>
        </w:rPr>
        <w:t>)</w:t>
      </w:r>
      <w:r w:rsidR="00A20398">
        <w:rPr>
          <w:rFonts w:ascii="Times New Roman" w:hAnsi="Times New Roman" w:cs="Times New Roman"/>
          <w:sz w:val="24"/>
          <w:szCs w:val="24"/>
        </w:rPr>
        <w:t xml:space="preserve"> paragrahvi 7 lõige </w:t>
      </w:r>
      <w:r w:rsidR="007C332F">
        <w:rPr>
          <w:rFonts w:ascii="Times New Roman" w:hAnsi="Times New Roman" w:cs="Times New Roman"/>
          <w:sz w:val="24"/>
          <w:szCs w:val="24"/>
        </w:rPr>
        <w:t>3 tunnistatakse kehtetuks;</w:t>
      </w:r>
    </w:p>
    <w:p w14:paraId="3D472898" w14:textId="77777777" w:rsidR="007C332F" w:rsidRDefault="007C332F" w:rsidP="000A7F87">
      <w:pPr>
        <w:spacing w:after="0" w:line="240" w:lineRule="auto"/>
        <w:jc w:val="both"/>
        <w:rPr>
          <w:rFonts w:ascii="Times New Roman" w:hAnsi="Times New Roman" w:cs="Times New Roman"/>
          <w:sz w:val="24"/>
          <w:szCs w:val="24"/>
        </w:rPr>
      </w:pPr>
    </w:p>
    <w:p w14:paraId="7485F554" w14:textId="40DE22EF" w:rsidR="007C332F" w:rsidRDefault="001C39C0" w:rsidP="000A7F8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8</w:t>
      </w:r>
      <w:r w:rsidR="00E3384D" w:rsidRPr="00F14DAB">
        <w:rPr>
          <w:rFonts w:ascii="Times New Roman" w:hAnsi="Times New Roman" w:cs="Times New Roman"/>
          <w:b/>
          <w:bCs/>
          <w:sz w:val="24"/>
          <w:szCs w:val="24"/>
        </w:rPr>
        <w:t>)</w:t>
      </w:r>
      <w:r w:rsidR="00E3384D">
        <w:rPr>
          <w:rFonts w:ascii="Times New Roman" w:hAnsi="Times New Roman" w:cs="Times New Roman"/>
          <w:sz w:val="24"/>
          <w:szCs w:val="24"/>
        </w:rPr>
        <w:t xml:space="preserve"> </w:t>
      </w:r>
      <w:r w:rsidR="00F14DAB">
        <w:rPr>
          <w:rFonts w:ascii="Times New Roman" w:hAnsi="Times New Roman" w:cs="Times New Roman"/>
          <w:sz w:val="24"/>
          <w:szCs w:val="24"/>
        </w:rPr>
        <w:t>paragrahvi 7</w:t>
      </w:r>
      <w:r w:rsidR="00F14DAB" w:rsidRPr="00F14DAB">
        <w:rPr>
          <w:rFonts w:ascii="Times New Roman" w:hAnsi="Times New Roman" w:cs="Times New Roman"/>
          <w:sz w:val="24"/>
          <w:szCs w:val="24"/>
          <w:vertAlign w:val="superscript"/>
        </w:rPr>
        <w:t>1</w:t>
      </w:r>
      <w:r w:rsidR="00F14DAB">
        <w:rPr>
          <w:rFonts w:ascii="Times New Roman" w:hAnsi="Times New Roman" w:cs="Times New Roman"/>
          <w:sz w:val="24"/>
          <w:szCs w:val="24"/>
        </w:rPr>
        <w:t xml:space="preserve"> lõige 2 muudetakse ja sõnastatakse järgmiselt: </w:t>
      </w:r>
    </w:p>
    <w:p w14:paraId="40DDE5F6" w14:textId="77777777" w:rsidR="00F14DAB" w:rsidRDefault="00F14DAB" w:rsidP="000A7F87">
      <w:pPr>
        <w:spacing w:after="0" w:line="240" w:lineRule="auto"/>
        <w:jc w:val="both"/>
        <w:rPr>
          <w:rFonts w:ascii="Times New Roman" w:hAnsi="Times New Roman" w:cs="Times New Roman"/>
          <w:sz w:val="24"/>
          <w:szCs w:val="24"/>
        </w:rPr>
      </w:pPr>
    </w:p>
    <w:p w14:paraId="2D4E63C6" w14:textId="328530F0" w:rsidR="00F14DAB" w:rsidRDefault="00F14DAB" w:rsidP="000A7F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4B4146">
        <w:rPr>
          <w:rFonts w:ascii="Times New Roman" w:hAnsi="Times New Roman" w:cs="Times New Roman"/>
          <w:sz w:val="24"/>
          <w:szCs w:val="24"/>
        </w:rPr>
        <w:t xml:space="preserve">(2) </w:t>
      </w:r>
      <w:r>
        <w:rPr>
          <w:rFonts w:ascii="Times New Roman" w:hAnsi="Times New Roman" w:cs="Times New Roman"/>
          <w:sz w:val="24"/>
          <w:szCs w:val="24"/>
        </w:rPr>
        <w:t>Puudega vanaduspensioniealise inimese toetust makstakse järgmistes suurustes:</w:t>
      </w:r>
    </w:p>
    <w:p w14:paraId="3D3AE45E" w14:textId="3BED35DA" w:rsidR="00875243" w:rsidRPr="00904E3F" w:rsidRDefault="00875243" w:rsidP="000A7F87">
      <w:pPr>
        <w:spacing w:after="0" w:line="240" w:lineRule="auto"/>
        <w:jc w:val="both"/>
        <w:rPr>
          <w:rFonts w:ascii="Times New Roman" w:hAnsi="Times New Roman" w:cs="Times New Roman"/>
          <w:sz w:val="24"/>
          <w:szCs w:val="24"/>
        </w:rPr>
      </w:pPr>
      <w:commentRangeStart w:id="5"/>
      <w:r w:rsidRPr="00904E3F">
        <w:rPr>
          <w:rFonts w:ascii="Times New Roman" w:hAnsi="Times New Roman" w:cs="Times New Roman"/>
          <w:sz w:val="24"/>
          <w:szCs w:val="24"/>
        </w:rPr>
        <w:t xml:space="preserve">1) </w:t>
      </w:r>
      <w:commentRangeEnd w:id="5"/>
      <w:r w:rsidR="00967FED">
        <w:rPr>
          <w:rStyle w:val="Kommentaariviide"/>
        </w:rPr>
        <w:commentReference w:id="5"/>
      </w:r>
      <w:r w:rsidRPr="00904E3F">
        <w:rPr>
          <w:rFonts w:ascii="Times New Roman" w:hAnsi="Times New Roman" w:cs="Times New Roman"/>
          <w:sz w:val="24"/>
          <w:szCs w:val="24"/>
        </w:rPr>
        <w:t>sügava puudega vanaduspensionieali</w:t>
      </w:r>
      <w:r w:rsidR="00373126">
        <w:rPr>
          <w:rFonts w:ascii="Times New Roman" w:hAnsi="Times New Roman" w:cs="Times New Roman"/>
          <w:sz w:val="24"/>
          <w:szCs w:val="24"/>
        </w:rPr>
        <w:t>sele</w:t>
      </w:r>
      <w:r w:rsidRPr="00904E3F">
        <w:rPr>
          <w:rFonts w:ascii="Times New Roman" w:hAnsi="Times New Roman" w:cs="Times New Roman"/>
          <w:sz w:val="24"/>
          <w:szCs w:val="24"/>
        </w:rPr>
        <w:t xml:space="preserve"> inime</w:t>
      </w:r>
      <w:r w:rsidR="00373126">
        <w:rPr>
          <w:rFonts w:ascii="Times New Roman" w:hAnsi="Times New Roman" w:cs="Times New Roman"/>
          <w:sz w:val="24"/>
          <w:szCs w:val="24"/>
        </w:rPr>
        <w:t>sele</w:t>
      </w:r>
      <w:r w:rsidRPr="00904E3F">
        <w:rPr>
          <w:rFonts w:ascii="Times New Roman" w:hAnsi="Times New Roman" w:cs="Times New Roman"/>
          <w:sz w:val="24"/>
          <w:szCs w:val="24"/>
        </w:rPr>
        <w:t xml:space="preserve"> – 41 eurot;</w:t>
      </w:r>
    </w:p>
    <w:p w14:paraId="45CB7244" w14:textId="72FA6CDB" w:rsidR="00904E3F" w:rsidRPr="00904E3F" w:rsidRDefault="00F14DAB" w:rsidP="005811A3">
      <w:pPr>
        <w:spacing w:after="0" w:line="240" w:lineRule="auto"/>
        <w:jc w:val="both"/>
        <w:rPr>
          <w:rFonts w:ascii="Times New Roman" w:hAnsi="Times New Roman" w:cs="Times New Roman"/>
          <w:sz w:val="24"/>
          <w:szCs w:val="24"/>
        </w:rPr>
      </w:pPr>
      <w:r w:rsidRPr="00904E3F">
        <w:rPr>
          <w:rFonts w:ascii="Times New Roman" w:hAnsi="Times New Roman" w:cs="Times New Roman"/>
          <w:sz w:val="24"/>
          <w:szCs w:val="24"/>
        </w:rPr>
        <w:t>2) raske puudega</w:t>
      </w:r>
      <w:r w:rsidR="00BD65A3" w:rsidRPr="00904E3F">
        <w:rPr>
          <w:rFonts w:ascii="Times New Roman" w:hAnsi="Times New Roman" w:cs="Times New Roman"/>
          <w:sz w:val="24"/>
          <w:szCs w:val="24"/>
        </w:rPr>
        <w:t xml:space="preserve"> vanaduspensionieali</w:t>
      </w:r>
      <w:r w:rsidR="00373126">
        <w:rPr>
          <w:rFonts w:ascii="Times New Roman" w:hAnsi="Times New Roman" w:cs="Times New Roman"/>
          <w:sz w:val="24"/>
          <w:szCs w:val="24"/>
        </w:rPr>
        <w:t>sele</w:t>
      </w:r>
      <w:r w:rsidR="00BD65A3" w:rsidRPr="00904E3F">
        <w:rPr>
          <w:rFonts w:ascii="Times New Roman" w:hAnsi="Times New Roman" w:cs="Times New Roman"/>
          <w:sz w:val="24"/>
          <w:szCs w:val="24"/>
        </w:rPr>
        <w:t xml:space="preserve"> inime</w:t>
      </w:r>
      <w:r w:rsidR="00373126">
        <w:rPr>
          <w:rFonts w:ascii="Times New Roman" w:hAnsi="Times New Roman" w:cs="Times New Roman"/>
          <w:sz w:val="24"/>
          <w:szCs w:val="24"/>
        </w:rPr>
        <w:t>sele</w:t>
      </w:r>
      <w:r w:rsidR="00BD65A3" w:rsidRPr="00904E3F">
        <w:rPr>
          <w:rFonts w:ascii="Times New Roman" w:hAnsi="Times New Roman" w:cs="Times New Roman"/>
          <w:sz w:val="24"/>
          <w:szCs w:val="24"/>
        </w:rPr>
        <w:t xml:space="preserve"> </w:t>
      </w:r>
      <w:r w:rsidRPr="00904E3F">
        <w:rPr>
          <w:rFonts w:ascii="Times New Roman" w:hAnsi="Times New Roman" w:cs="Times New Roman"/>
          <w:sz w:val="24"/>
          <w:szCs w:val="24"/>
        </w:rPr>
        <w:t xml:space="preserve">– </w:t>
      </w:r>
      <w:r w:rsidR="00F87D31" w:rsidRPr="00904E3F">
        <w:rPr>
          <w:rFonts w:ascii="Times New Roman" w:hAnsi="Times New Roman" w:cs="Times New Roman"/>
          <w:sz w:val="24"/>
          <w:szCs w:val="24"/>
        </w:rPr>
        <w:t>27 eurot</w:t>
      </w:r>
      <w:r w:rsidRPr="00904E3F">
        <w:rPr>
          <w:rFonts w:ascii="Times New Roman" w:hAnsi="Times New Roman" w:cs="Times New Roman"/>
          <w:sz w:val="24"/>
          <w:szCs w:val="24"/>
        </w:rPr>
        <w:t>;</w:t>
      </w:r>
    </w:p>
    <w:p w14:paraId="4406E407" w14:textId="017DE2A1" w:rsidR="004F66A6" w:rsidRDefault="00904E3F" w:rsidP="005811A3">
      <w:pPr>
        <w:spacing w:after="0" w:line="240" w:lineRule="auto"/>
        <w:jc w:val="both"/>
        <w:rPr>
          <w:rFonts w:ascii="Times New Roman" w:hAnsi="Times New Roman" w:cs="Times New Roman"/>
          <w:sz w:val="24"/>
          <w:szCs w:val="24"/>
        </w:rPr>
      </w:pPr>
      <w:r w:rsidRPr="00904E3F">
        <w:rPr>
          <w:rFonts w:ascii="Times New Roman" w:hAnsi="Times New Roman" w:cs="Times New Roman"/>
          <w:sz w:val="24"/>
          <w:szCs w:val="24"/>
        </w:rPr>
        <w:t xml:space="preserve">3) </w:t>
      </w:r>
      <w:r w:rsidR="00875243" w:rsidRPr="00904E3F">
        <w:rPr>
          <w:rFonts w:ascii="Times New Roman" w:hAnsi="Times New Roman" w:cs="Times New Roman"/>
          <w:sz w:val="24"/>
          <w:szCs w:val="24"/>
        </w:rPr>
        <w:t>keskmise</w:t>
      </w:r>
      <w:r w:rsidR="00F14DAB" w:rsidRPr="00904E3F">
        <w:rPr>
          <w:rFonts w:ascii="Times New Roman" w:hAnsi="Times New Roman" w:cs="Times New Roman"/>
          <w:sz w:val="24"/>
          <w:szCs w:val="24"/>
        </w:rPr>
        <w:t xml:space="preserve"> puudega</w:t>
      </w:r>
      <w:r w:rsidR="00BD65A3" w:rsidRPr="00904E3F">
        <w:rPr>
          <w:rFonts w:ascii="Times New Roman" w:hAnsi="Times New Roman" w:cs="Times New Roman"/>
          <w:sz w:val="24"/>
          <w:szCs w:val="24"/>
        </w:rPr>
        <w:t xml:space="preserve"> vanaduspensionieali</w:t>
      </w:r>
      <w:r w:rsidR="00373126">
        <w:rPr>
          <w:rFonts w:ascii="Times New Roman" w:hAnsi="Times New Roman" w:cs="Times New Roman"/>
          <w:sz w:val="24"/>
          <w:szCs w:val="24"/>
        </w:rPr>
        <w:t>sele</w:t>
      </w:r>
      <w:r w:rsidR="00BD65A3" w:rsidRPr="00904E3F">
        <w:rPr>
          <w:rFonts w:ascii="Times New Roman" w:hAnsi="Times New Roman" w:cs="Times New Roman"/>
          <w:sz w:val="24"/>
          <w:szCs w:val="24"/>
        </w:rPr>
        <w:t xml:space="preserve"> inime</w:t>
      </w:r>
      <w:r w:rsidR="00373126">
        <w:rPr>
          <w:rFonts w:ascii="Times New Roman" w:hAnsi="Times New Roman" w:cs="Times New Roman"/>
          <w:sz w:val="24"/>
          <w:szCs w:val="24"/>
        </w:rPr>
        <w:t>sele</w:t>
      </w:r>
      <w:r w:rsidR="00BD65A3" w:rsidRPr="00904E3F">
        <w:rPr>
          <w:rFonts w:ascii="Times New Roman" w:hAnsi="Times New Roman" w:cs="Times New Roman"/>
          <w:sz w:val="24"/>
          <w:szCs w:val="24"/>
        </w:rPr>
        <w:t xml:space="preserve"> </w:t>
      </w:r>
      <w:r w:rsidR="00F14DAB" w:rsidRPr="00904E3F">
        <w:rPr>
          <w:rFonts w:ascii="Times New Roman" w:hAnsi="Times New Roman" w:cs="Times New Roman"/>
          <w:sz w:val="24"/>
          <w:szCs w:val="24"/>
        </w:rPr>
        <w:t>–</w:t>
      </w:r>
      <w:r w:rsidR="00BD65A3" w:rsidRPr="00904E3F">
        <w:rPr>
          <w:rFonts w:ascii="Times New Roman" w:hAnsi="Times New Roman" w:cs="Times New Roman"/>
          <w:sz w:val="24"/>
          <w:szCs w:val="24"/>
        </w:rPr>
        <w:t xml:space="preserve"> </w:t>
      </w:r>
      <w:r w:rsidR="00875243" w:rsidRPr="00904E3F">
        <w:rPr>
          <w:rFonts w:ascii="Times New Roman" w:hAnsi="Times New Roman" w:cs="Times New Roman"/>
          <w:sz w:val="24"/>
          <w:szCs w:val="24"/>
        </w:rPr>
        <w:t>13</w:t>
      </w:r>
      <w:r w:rsidR="00F87D31" w:rsidRPr="00904E3F">
        <w:rPr>
          <w:rFonts w:ascii="Times New Roman" w:hAnsi="Times New Roman" w:cs="Times New Roman"/>
          <w:sz w:val="24"/>
          <w:szCs w:val="24"/>
        </w:rPr>
        <w:t xml:space="preserve"> eurot</w:t>
      </w:r>
      <w:r w:rsidR="00875243" w:rsidRPr="00904E3F">
        <w:rPr>
          <w:rFonts w:ascii="Times New Roman" w:hAnsi="Times New Roman" w:cs="Times New Roman"/>
          <w:sz w:val="24"/>
          <w:szCs w:val="24"/>
        </w:rPr>
        <w:t>.“;</w:t>
      </w:r>
    </w:p>
    <w:p w14:paraId="1D877279" w14:textId="77777777" w:rsidR="00904E3F" w:rsidRPr="00904E3F" w:rsidRDefault="00904E3F" w:rsidP="005811A3">
      <w:pPr>
        <w:spacing w:after="0" w:line="240" w:lineRule="auto"/>
        <w:jc w:val="both"/>
        <w:rPr>
          <w:rFonts w:ascii="Times New Roman" w:hAnsi="Times New Roman" w:cs="Times New Roman"/>
          <w:sz w:val="24"/>
          <w:szCs w:val="24"/>
        </w:rPr>
      </w:pPr>
    </w:p>
    <w:p w14:paraId="24FFFAEA" w14:textId="7DA7610D" w:rsidR="0018665E" w:rsidRDefault="001C39C0" w:rsidP="000A7F8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9</w:t>
      </w:r>
      <w:r w:rsidR="00727A73">
        <w:rPr>
          <w:rFonts w:ascii="Times New Roman" w:hAnsi="Times New Roman" w:cs="Times New Roman"/>
          <w:b/>
          <w:bCs/>
          <w:sz w:val="24"/>
          <w:szCs w:val="24"/>
        </w:rPr>
        <w:t xml:space="preserve">) </w:t>
      </w:r>
      <w:r w:rsidR="00727A73" w:rsidRPr="00727A73">
        <w:rPr>
          <w:rFonts w:ascii="Times New Roman" w:hAnsi="Times New Roman" w:cs="Times New Roman"/>
          <w:sz w:val="24"/>
          <w:szCs w:val="24"/>
        </w:rPr>
        <w:t>paragrahvi</w:t>
      </w:r>
      <w:r w:rsidR="001E1812">
        <w:rPr>
          <w:rFonts w:ascii="Times New Roman" w:hAnsi="Times New Roman" w:cs="Times New Roman"/>
          <w:sz w:val="24"/>
          <w:szCs w:val="24"/>
        </w:rPr>
        <w:t>s</w:t>
      </w:r>
      <w:r w:rsidR="00727A73" w:rsidRPr="00727A73">
        <w:rPr>
          <w:rFonts w:ascii="Times New Roman" w:hAnsi="Times New Roman" w:cs="Times New Roman"/>
          <w:sz w:val="24"/>
          <w:szCs w:val="24"/>
        </w:rPr>
        <w:t xml:space="preserve"> 9 </w:t>
      </w:r>
      <w:r w:rsidR="00160A92">
        <w:rPr>
          <w:rFonts w:ascii="Times New Roman" w:hAnsi="Times New Roman" w:cs="Times New Roman"/>
          <w:sz w:val="24"/>
          <w:szCs w:val="24"/>
        </w:rPr>
        <w:t xml:space="preserve">asendatakse </w:t>
      </w:r>
      <w:r w:rsidR="001E1812">
        <w:rPr>
          <w:rFonts w:ascii="Times New Roman" w:hAnsi="Times New Roman" w:cs="Times New Roman"/>
          <w:sz w:val="24"/>
          <w:szCs w:val="24"/>
        </w:rPr>
        <w:t>tekstiosa</w:t>
      </w:r>
      <w:r w:rsidR="00160A92">
        <w:rPr>
          <w:rFonts w:ascii="Times New Roman" w:hAnsi="Times New Roman" w:cs="Times New Roman"/>
          <w:sz w:val="24"/>
          <w:szCs w:val="24"/>
        </w:rPr>
        <w:t xml:space="preserve"> „75 protsenti sotsiaaltoetuste määrast“ </w:t>
      </w:r>
      <w:r w:rsidR="001E1812">
        <w:rPr>
          <w:rFonts w:ascii="Times New Roman" w:hAnsi="Times New Roman" w:cs="Times New Roman"/>
          <w:sz w:val="24"/>
          <w:szCs w:val="24"/>
        </w:rPr>
        <w:t>tekstiosaga „19,18 eurot“</w:t>
      </w:r>
      <w:r w:rsidR="00E36F57">
        <w:rPr>
          <w:rFonts w:ascii="Times New Roman" w:hAnsi="Times New Roman" w:cs="Times New Roman"/>
          <w:sz w:val="24"/>
          <w:szCs w:val="24"/>
        </w:rPr>
        <w:t>;</w:t>
      </w:r>
      <w:r w:rsidR="001E1812">
        <w:rPr>
          <w:rFonts w:ascii="Times New Roman" w:hAnsi="Times New Roman" w:cs="Times New Roman"/>
          <w:sz w:val="24"/>
          <w:szCs w:val="24"/>
        </w:rPr>
        <w:t xml:space="preserve"> </w:t>
      </w:r>
    </w:p>
    <w:p w14:paraId="71CE300F" w14:textId="77777777" w:rsidR="00CA6DD5" w:rsidRDefault="00CA6DD5" w:rsidP="000A7F87">
      <w:pPr>
        <w:spacing w:after="0" w:line="240" w:lineRule="auto"/>
        <w:jc w:val="both"/>
        <w:rPr>
          <w:rFonts w:ascii="Times New Roman" w:hAnsi="Times New Roman" w:cs="Times New Roman"/>
          <w:sz w:val="24"/>
          <w:szCs w:val="24"/>
        </w:rPr>
      </w:pPr>
    </w:p>
    <w:p w14:paraId="5B492A64" w14:textId="19432CC8" w:rsidR="00FC40AC" w:rsidRDefault="00CA6DD5" w:rsidP="000A7F8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1C39C0">
        <w:rPr>
          <w:rFonts w:ascii="Times New Roman" w:hAnsi="Times New Roman" w:cs="Times New Roman"/>
          <w:b/>
          <w:bCs/>
          <w:sz w:val="24"/>
          <w:szCs w:val="24"/>
        </w:rPr>
        <w:t>0</w:t>
      </w:r>
      <w:r w:rsidR="0018665E" w:rsidRPr="00EF660A">
        <w:rPr>
          <w:rFonts w:ascii="Times New Roman" w:hAnsi="Times New Roman" w:cs="Times New Roman"/>
          <w:b/>
          <w:bCs/>
          <w:sz w:val="24"/>
          <w:szCs w:val="24"/>
        </w:rPr>
        <w:t>)</w:t>
      </w:r>
      <w:r w:rsidR="0018665E">
        <w:rPr>
          <w:rFonts w:ascii="Times New Roman" w:hAnsi="Times New Roman" w:cs="Times New Roman"/>
          <w:sz w:val="24"/>
          <w:szCs w:val="24"/>
        </w:rPr>
        <w:t xml:space="preserve"> </w:t>
      </w:r>
      <w:r w:rsidR="0018665E" w:rsidRPr="00727A73">
        <w:rPr>
          <w:rFonts w:ascii="Times New Roman" w:hAnsi="Times New Roman" w:cs="Times New Roman"/>
          <w:sz w:val="24"/>
          <w:szCs w:val="24"/>
        </w:rPr>
        <w:t xml:space="preserve">paragrahvi </w:t>
      </w:r>
      <w:r w:rsidR="0018665E">
        <w:rPr>
          <w:rFonts w:ascii="Times New Roman" w:hAnsi="Times New Roman" w:cs="Times New Roman"/>
          <w:sz w:val="24"/>
          <w:szCs w:val="24"/>
        </w:rPr>
        <w:t>10</w:t>
      </w:r>
      <w:r w:rsidR="00EF660A">
        <w:rPr>
          <w:rFonts w:ascii="Times New Roman" w:hAnsi="Times New Roman" w:cs="Times New Roman"/>
          <w:sz w:val="24"/>
          <w:szCs w:val="24"/>
        </w:rPr>
        <w:t xml:space="preserve"> lõi</w:t>
      </w:r>
      <w:r w:rsidR="003A654C">
        <w:rPr>
          <w:rFonts w:ascii="Times New Roman" w:hAnsi="Times New Roman" w:cs="Times New Roman"/>
          <w:sz w:val="24"/>
          <w:szCs w:val="24"/>
        </w:rPr>
        <w:t>kes</w:t>
      </w:r>
      <w:r w:rsidR="00EF660A">
        <w:rPr>
          <w:rFonts w:ascii="Times New Roman" w:hAnsi="Times New Roman" w:cs="Times New Roman"/>
          <w:sz w:val="24"/>
          <w:szCs w:val="24"/>
        </w:rPr>
        <w:t xml:space="preserve"> 2</w:t>
      </w:r>
      <w:r w:rsidR="0018665E" w:rsidRPr="00727A73">
        <w:rPr>
          <w:rFonts w:ascii="Times New Roman" w:hAnsi="Times New Roman" w:cs="Times New Roman"/>
          <w:sz w:val="24"/>
          <w:szCs w:val="24"/>
        </w:rPr>
        <w:t xml:space="preserve"> </w:t>
      </w:r>
      <w:r w:rsidR="003A654C">
        <w:rPr>
          <w:rFonts w:ascii="Times New Roman" w:hAnsi="Times New Roman" w:cs="Times New Roman"/>
          <w:sz w:val="24"/>
          <w:szCs w:val="24"/>
        </w:rPr>
        <w:t>asendatakse tekstiosa „25 protsenti</w:t>
      </w:r>
      <w:r w:rsidR="00E752ED">
        <w:rPr>
          <w:rFonts w:ascii="Times New Roman" w:hAnsi="Times New Roman" w:cs="Times New Roman"/>
          <w:sz w:val="24"/>
          <w:szCs w:val="24"/>
        </w:rPr>
        <w:t xml:space="preserve">“ </w:t>
      </w:r>
      <w:r w:rsidR="00B813F8">
        <w:rPr>
          <w:rFonts w:ascii="Times New Roman" w:hAnsi="Times New Roman" w:cs="Times New Roman"/>
          <w:sz w:val="24"/>
          <w:szCs w:val="24"/>
        </w:rPr>
        <w:t>tekstiosaga „6,39</w:t>
      </w:r>
      <w:r w:rsidR="00A62CEB">
        <w:rPr>
          <w:rFonts w:ascii="Times New Roman" w:hAnsi="Times New Roman" w:cs="Times New Roman"/>
          <w:sz w:val="24"/>
          <w:szCs w:val="24"/>
        </w:rPr>
        <w:t xml:space="preserve"> eurot</w:t>
      </w:r>
      <w:r w:rsidR="00B813F8">
        <w:rPr>
          <w:rFonts w:ascii="Times New Roman" w:hAnsi="Times New Roman" w:cs="Times New Roman"/>
          <w:sz w:val="24"/>
          <w:szCs w:val="24"/>
        </w:rPr>
        <w:t>“</w:t>
      </w:r>
      <w:r w:rsidR="00B813F8" w:rsidRPr="00727A73">
        <w:rPr>
          <w:rFonts w:ascii="Times New Roman" w:hAnsi="Times New Roman" w:cs="Times New Roman"/>
          <w:sz w:val="24"/>
          <w:szCs w:val="24"/>
        </w:rPr>
        <w:t xml:space="preserve"> </w:t>
      </w:r>
      <w:r w:rsidR="00253D12">
        <w:rPr>
          <w:rFonts w:ascii="Times New Roman" w:hAnsi="Times New Roman" w:cs="Times New Roman"/>
          <w:sz w:val="24"/>
          <w:szCs w:val="24"/>
        </w:rPr>
        <w:t xml:space="preserve">ja </w:t>
      </w:r>
      <w:r w:rsidR="00B813F8">
        <w:rPr>
          <w:rFonts w:ascii="Times New Roman" w:hAnsi="Times New Roman" w:cs="Times New Roman"/>
          <w:sz w:val="24"/>
          <w:szCs w:val="24"/>
        </w:rPr>
        <w:t>tekstiosa</w:t>
      </w:r>
      <w:r w:rsidR="00253D12">
        <w:rPr>
          <w:rFonts w:ascii="Times New Roman" w:hAnsi="Times New Roman" w:cs="Times New Roman"/>
          <w:sz w:val="24"/>
          <w:szCs w:val="24"/>
        </w:rPr>
        <w:t xml:space="preserve"> „100 protsenti sotsiaaltoetus</w:t>
      </w:r>
      <w:r w:rsidR="00C438EC">
        <w:rPr>
          <w:rFonts w:ascii="Times New Roman" w:hAnsi="Times New Roman" w:cs="Times New Roman"/>
          <w:sz w:val="24"/>
          <w:szCs w:val="24"/>
        </w:rPr>
        <w:t>t</w:t>
      </w:r>
      <w:r w:rsidR="00253D12">
        <w:rPr>
          <w:rFonts w:ascii="Times New Roman" w:hAnsi="Times New Roman" w:cs="Times New Roman"/>
          <w:sz w:val="24"/>
          <w:szCs w:val="24"/>
        </w:rPr>
        <w:t xml:space="preserve">e määrast“ </w:t>
      </w:r>
      <w:r w:rsidR="00E752ED">
        <w:rPr>
          <w:rFonts w:ascii="Times New Roman" w:hAnsi="Times New Roman" w:cs="Times New Roman"/>
          <w:sz w:val="24"/>
          <w:szCs w:val="24"/>
        </w:rPr>
        <w:t>tekstiosaga</w:t>
      </w:r>
      <w:r w:rsidR="0018665E" w:rsidRPr="00727A73">
        <w:rPr>
          <w:rFonts w:ascii="Times New Roman" w:hAnsi="Times New Roman" w:cs="Times New Roman"/>
          <w:sz w:val="24"/>
          <w:szCs w:val="24"/>
        </w:rPr>
        <w:t xml:space="preserve"> </w:t>
      </w:r>
      <w:r w:rsidR="008D2BFB">
        <w:rPr>
          <w:rFonts w:ascii="Times New Roman" w:hAnsi="Times New Roman" w:cs="Times New Roman"/>
          <w:sz w:val="24"/>
          <w:szCs w:val="24"/>
        </w:rPr>
        <w:t>„25,57 eurot kuus“;</w:t>
      </w:r>
    </w:p>
    <w:p w14:paraId="78F9D1FD" w14:textId="77777777" w:rsidR="00F14DAB" w:rsidRDefault="00F14DAB" w:rsidP="000A7F87">
      <w:pPr>
        <w:spacing w:after="0" w:line="240" w:lineRule="auto"/>
        <w:jc w:val="both"/>
        <w:rPr>
          <w:rFonts w:ascii="Times New Roman" w:hAnsi="Times New Roman" w:cs="Times New Roman"/>
          <w:sz w:val="24"/>
          <w:szCs w:val="24"/>
        </w:rPr>
      </w:pPr>
    </w:p>
    <w:p w14:paraId="69B417D4" w14:textId="4119AE47" w:rsidR="00277E3C" w:rsidRDefault="00E3448A" w:rsidP="000A7F8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1C39C0">
        <w:rPr>
          <w:rFonts w:ascii="Times New Roman" w:hAnsi="Times New Roman" w:cs="Times New Roman"/>
          <w:b/>
          <w:bCs/>
          <w:sz w:val="24"/>
          <w:szCs w:val="24"/>
        </w:rPr>
        <w:t>1</w:t>
      </w:r>
      <w:r w:rsidR="00277E3C" w:rsidRPr="0047294A">
        <w:rPr>
          <w:rFonts w:ascii="Times New Roman" w:hAnsi="Times New Roman" w:cs="Times New Roman"/>
          <w:b/>
          <w:bCs/>
          <w:sz w:val="24"/>
          <w:szCs w:val="24"/>
        </w:rPr>
        <w:t>)</w:t>
      </w:r>
      <w:r w:rsidR="00277E3C">
        <w:rPr>
          <w:rFonts w:ascii="Times New Roman" w:hAnsi="Times New Roman" w:cs="Times New Roman"/>
          <w:sz w:val="24"/>
          <w:szCs w:val="24"/>
        </w:rPr>
        <w:t xml:space="preserve"> </w:t>
      </w:r>
      <w:r w:rsidR="00277E3C" w:rsidRPr="00727A73">
        <w:rPr>
          <w:rFonts w:ascii="Times New Roman" w:hAnsi="Times New Roman" w:cs="Times New Roman"/>
          <w:sz w:val="24"/>
          <w:szCs w:val="24"/>
        </w:rPr>
        <w:t xml:space="preserve">paragrahvi </w:t>
      </w:r>
      <w:r w:rsidR="00277E3C">
        <w:rPr>
          <w:rFonts w:ascii="Times New Roman" w:hAnsi="Times New Roman" w:cs="Times New Roman"/>
          <w:sz w:val="24"/>
          <w:szCs w:val="24"/>
        </w:rPr>
        <w:t>12 lõi</w:t>
      </w:r>
      <w:r>
        <w:rPr>
          <w:rFonts w:ascii="Times New Roman" w:hAnsi="Times New Roman" w:cs="Times New Roman"/>
          <w:sz w:val="24"/>
          <w:szCs w:val="24"/>
        </w:rPr>
        <w:t>kes</w:t>
      </w:r>
      <w:r w:rsidR="00277E3C">
        <w:rPr>
          <w:rFonts w:ascii="Times New Roman" w:hAnsi="Times New Roman" w:cs="Times New Roman"/>
          <w:sz w:val="24"/>
          <w:szCs w:val="24"/>
        </w:rPr>
        <w:t xml:space="preserve"> 2</w:t>
      </w:r>
      <w:r w:rsidR="00277E3C" w:rsidRPr="00727A73">
        <w:rPr>
          <w:rFonts w:ascii="Times New Roman" w:hAnsi="Times New Roman" w:cs="Times New Roman"/>
          <w:sz w:val="24"/>
          <w:szCs w:val="24"/>
        </w:rPr>
        <w:t xml:space="preserve"> </w:t>
      </w:r>
      <w:r>
        <w:rPr>
          <w:rFonts w:ascii="Times New Roman" w:hAnsi="Times New Roman" w:cs="Times New Roman"/>
          <w:sz w:val="24"/>
          <w:szCs w:val="24"/>
        </w:rPr>
        <w:t>asendatakse tekstiosa</w:t>
      </w:r>
      <w:r w:rsidR="005626EA">
        <w:rPr>
          <w:rFonts w:ascii="Times New Roman" w:hAnsi="Times New Roman" w:cs="Times New Roman"/>
          <w:sz w:val="24"/>
          <w:szCs w:val="24"/>
        </w:rPr>
        <w:t xml:space="preserve"> „</w:t>
      </w:r>
      <w:r w:rsidR="005626EA" w:rsidRPr="005626EA">
        <w:rPr>
          <w:rFonts w:ascii="Times New Roman" w:hAnsi="Times New Roman" w:cs="Times New Roman"/>
          <w:sz w:val="24"/>
          <w:szCs w:val="24"/>
        </w:rPr>
        <w:t>24-kordses sotsiaaltoetuste määras</w:t>
      </w:r>
      <w:r w:rsidR="005626EA">
        <w:rPr>
          <w:rFonts w:ascii="Times New Roman" w:hAnsi="Times New Roman" w:cs="Times New Roman"/>
          <w:sz w:val="24"/>
          <w:szCs w:val="24"/>
        </w:rPr>
        <w:t>“ tekstiosaga „613,68 eurot“;</w:t>
      </w:r>
    </w:p>
    <w:p w14:paraId="335E2FB0" w14:textId="77777777" w:rsidR="00244A60" w:rsidRDefault="00244A60" w:rsidP="000A7F87">
      <w:pPr>
        <w:spacing w:after="0" w:line="240" w:lineRule="auto"/>
        <w:jc w:val="both"/>
        <w:rPr>
          <w:rFonts w:ascii="Times New Roman" w:hAnsi="Times New Roman" w:cs="Times New Roman"/>
          <w:sz w:val="24"/>
          <w:szCs w:val="24"/>
        </w:rPr>
      </w:pPr>
    </w:p>
    <w:p w14:paraId="327846A1" w14:textId="113FA76C" w:rsidR="00A570D7" w:rsidRDefault="00244A60" w:rsidP="000A7F87">
      <w:pPr>
        <w:spacing w:after="0" w:line="240" w:lineRule="auto"/>
        <w:jc w:val="both"/>
        <w:rPr>
          <w:rFonts w:ascii="Times New Roman" w:hAnsi="Times New Roman" w:cs="Times New Roman"/>
          <w:color w:val="202020"/>
          <w:sz w:val="24"/>
          <w:szCs w:val="24"/>
          <w:shd w:val="clear" w:color="auto" w:fill="FFFFFF"/>
        </w:rPr>
      </w:pPr>
      <w:r w:rsidRPr="001B575E">
        <w:rPr>
          <w:rFonts w:ascii="Times New Roman" w:hAnsi="Times New Roman" w:cs="Times New Roman"/>
          <w:b/>
          <w:sz w:val="24"/>
          <w:szCs w:val="24"/>
        </w:rPr>
        <w:t>1</w:t>
      </w:r>
      <w:r w:rsidR="001C39C0">
        <w:rPr>
          <w:rFonts w:ascii="Times New Roman" w:hAnsi="Times New Roman" w:cs="Times New Roman"/>
          <w:b/>
          <w:sz w:val="24"/>
          <w:szCs w:val="24"/>
        </w:rPr>
        <w:t>2</w:t>
      </w:r>
      <w:r w:rsidRPr="001B575E">
        <w:rPr>
          <w:rFonts w:ascii="Times New Roman" w:hAnsi="Times New Roman" w:cs="Times New Roman"/>
          <w:b/>
          <w:sz w:val="24"/>
          <w:szCs w:val="24"/>
        </w:rPr>
        <w:t xml:space="preserve">) </w:t>
      </w:r>
      <w:r w:rsidR="005C43C9" w:rsidRPr="00B840CC">
        <w:rPr>
          <w:rFonts w:ascii="Times New Roman" w:hAnsi="Times New Roman" w:cs="Times New Roman"/>
          <w:sz w:val="24"/>
          <w:szCs w:val="24"/>
        </w:rPr>
        <w:t xml:space="preserve">paragrahvi </w:t>
      </w:r>
      <w:r w:rsidR="00C20A3C" w:rsidRPr="00B840CC">
        <w:rPr>
          <w:rFonts w:ascii="Times New Roman" w:hAnsi="Times New Roman" w:cs="Times New Roman"/>
          <w:sz w:val="24"/>
          <w:szCs w:val="24"/>
        </w:rPr>
        <w:t>20 lõi</w:t>
      </w:r>
      <w:r w:rsidR="00977E44">
        <w:rPr>
          <w:rFonts w:ascii="Times New Roman" w:hAnsi="Times New Roman" w:cs="Times New Roman"/>
          <w:sz w:val="24"/>
          <w:szCs w:val="24"/>
        </w:rPr>
        <w:t>kest</w:t>
      </w:r>
      <w:r w:rsidR="00C20A3C" w:rsidRPr="00B840CC">
        <w:rPr>
          <w:rFonts w:ascii="Times New Roman" w:hAnsi="Times New Roman" w:cs="Times New Roman"/>
          <w:sz w:val="24"/>
          <w:szCs w:val="24"/>
        </w:rPr>
        <w:t xml:space="preserve"> 2</w:t>
      </w:r>
      <w:r w:rsidR="00C20A3C" w:rsidRPr="00B840CC">
        <w:rPr>
          <w:rFonts w:ascii="Times New Roman" w:hAnsi="Times New Roman" w:cs="Times New Roman"/>
          <w:sz w:val="24"/>
          <w:szCs w:val="24"/>
          <w:vertAlign w:val="superscript"/>
        </w:rPr>
        <w:t>1</w:t>
      </w:r>
      <w:r w:rsidR="00C20A3C" w:rsidRPr="00B840CC">
        <w:rPr>
          <w:rFonts w:ascii="Times New Roman" w:hAnsi="Times New Roman" w:cs="Times New Roman"/>
          <w:sz w:val="24"/>
          <w:szCs w:val="24"/>
        </w:rPr>
        <w:t xml:space="preserve"> </w:t>
      </w:r>
      <w:r w:rsidR="00296A58">
        <w:rPr>
          <w:rFonts w:ascii="Times New Roman" w:hAnsi="Times New Roman" w:cs="Times New Roman"/>
          <w:sz w:val="24"/>
          <w:szCs w:val="24"/>
        </w:rPr>
        <w:t xml:space="preserve">ja </w:t>
      </w:r>
      <w:r w:rsidR="00497FA7">
        <w:rPr>
          <w:rFonts w:ascii="Times New Roman" w:hAnsi="Times New Roman" w:cs="Times New Roman"/>
          <w:sz w:val="24"/>
          <w:szCs w:val="24"/>
        </w:rPr>
        <w:t xml:space="preserve">lõike </w:t>
      </w:r>
      <w:r w:rsidR="00296A58">
        <w:rPr>
          <w:rFonts w:ascii="Times New Roman" w:hAnsi="Times New Roman" w:cs="Times New Roman"/>
          <w:sz w:val="24"/>
          <w:szCs w:val="24"/>
        </w:rPr>
        <w:t>2</w:t>
      </w:r>
      <w:r w:rsidR="00296A58" w:rsidRPr="00B840CC">
        <w:rPr>
          <w:rFonts w:ascii="Times New Roman" w:hAnsi="Times New Roman" w:cs="Times New Roman"/>
          <w:sz w:val="24"/>
          <w:szCs w:val="24"/>
          <w:vertAlign w:val="superscript"/>
        </w:rPr>
        <w:t>3</w:t>
      </w:r>
      <w:r w:rsidR="00296A58">
        <w:rPr>
          <w:rFonts w:ascii="Times New Roman" w:hAnsi="Times New Roman" w:cs="Times New Roman"/>
          <w:sz w:val="24"/>
          <w:szCs w:val="24"/>
        </w:rPr>
        <w:t xml:space="preserve"> </w:t>
      </w:r>
      <w:r w:rsidR="00497FA7">
        <w:rPr>
          <w:rFonts w:ascii="Times New Roman" w:hAnsi="Times New Roman" w:cs="Times New Roman"/>
          <w:sz w:val="24"/>
          <w:szCs w:val="24"/>
        </w:rPr>
        <w:t>esimesest lausest</w:t>
      </w:r>
      <w:r w:rsidR="00296A58">
        <w:rPr>
          <w:rFonts w:ascii="Times New Roman" w:hAnsi="Times New Roman" w:cs="Times New Roman"/>
          <w:sz w:val="24"/>
          <w:szCs w:val="24"/>
        </w:rPr>
        <w:t xml:space="preserve"> </w:t>
      </w:r>
      <w:r w:rsidR="00C20A3C" w:rsidRPr="00B840CC">
        <w:rPr>
          <w:rFonts w:ascii="Times New Roman" w:hAnsi="Times New Roman" w:cs="Times New Roman"/>
          <w:sz w:val="24"/>
          <w:szCs w:val="24"/>
        </w:rPr>
        <w:t xml:space="preserve">jäetakse välja tekstiosa </w:t>
      </w:r>
      <w:r w:rsidR="007B4625" w:rsidRPr="00B840CC">
        <w:rPr>
          <w:rFonts w:ascii="Times New Roman" w:hAnsi="Times New Roman" w:cs="Times New Roman"/>
          <w:sz w:val="24"/>
          <w:szCs w:val="24"/>
        </w:rPr>
        <w:t>„</w:t>
      </w:r>
      <w:r w:rsidR="00714ADD">
        <w:rPr>
          <w:rFonts w:ascii="Times New Roman" w:hAnsi="Times New Roman" w:cs="Times New Roman"/>
          <w:sz w:val="24"/>
          <w:szCs w:val="24"/>
        </w:rPr>
        <w:t xml:space="preserve">, </w:t>
      </w:r>
      <w:r w:rsidR="007B4625" w:rsidRPr="00B840CC">
        <w:rPr>
          <w:rFonts w:ascii="Times New Roman" w:hAnsi="Times New Roman" w:cs="Times New Roman"/>
          <w:color w:val="202020"/>
          <w:sz w:val="24"/>
          <w:szCs w:val="24"/>
          <w:shd w:val="clear" w:color="auto" w:fill="FFFFFF"/>
        </w:rPr>
        <w:t>välja arvatud kui isik vajab oma puude tõttu individuaalset abivahendit“</w:t>
      </w:r>
      <w:r w:rsidR="00370443">
        <w:rPr>
          <w:rFonts w:ascii="Times New Roman" w:hAnsi="Times New Roman" w:cs="Times New Roman"/>
          <w:color w:val="202020"/>
          <w:sz w:val="24"/>
          <w:szCs w:val="24"/>
          <w:shd w:val="clear" w:color="auto" w:fill="FFFFFF"/>
        </w:rPr>
        <w:t>;</w:t>
      </w:r>
    </w:p>
    <w:p w14:paraId="62E0B7FE" w14:textId="77777777" w:rsidR="00CF0CC2" w:rsidRDefault="00CF0CC2" w:rsidP="000A7F87">
      <w:pPr>
        <w:spacing w:after="0" w:line="240" w:lineRule="auto"/>
        <w:jc w:val="both"/>
        <w:rPr>
          <w:rFonts w:ascii="Times New Roman" w:hAnsi="Times New Roman" w:cs="Times New Roman"/>
          <w:color w:val="C00000"/>
          <w:sz w:val="24"/>
          <w:szCs w:val="24"/>
        </w:rPr>
      </w:pPr>
    </w:p>
    <w:p w14:paraId="4C993799" w14:textId="5206949A" w:rsidR="00FF68F0" w:rsidRDefault="00066DE8" w:rsidP="000A7F87">
      <w:pPr>
        <w:spacing w:after="0" w:line="240" w:lineRule="auto"/>
        <w:jc w:val="both"/>
        <w:rPr>
          <w:rFonts w:ascii="Times New Roman" w:hAnsi="Times New Roman" w:cs="Times New Roman"/>
          <w:sz w:val="24"/>
          <w:szCs w:val="24"/>
        </w:rPr>
      </w:pPr>
      <w:r w:rsidRPr="00122901">
        <w:rPr>
          <w:rFonts w:ascii="Times New Roman" w:hAnsi="Times New Roman" w:cs="Times New Roman"/>
          <w:b/>
          <w:bCs/>
          <w:sz w:val="24"/>
          <w:szCs w:val="24"/>
        </w:rPr>
        <w:t>1</w:t>
      </w:r>
      <w:r w:rsidR="001C39C0">
        <w:rPr>
          <w:rFonts w:ascii="Times New Roman" w:hAnsi="Times New Roman" w:cs="Times New Roman"/>
          <w:b/>
          <w:bCs/>
          <w:sz w:val="24"/>
          <w:szCs w:val="24"/>
        </w:rPr>
        <w:t>3</w:t>
      </w:r>
      <w:r w:rsidRPr="00122901">
        <w:rPr>
          <w:rFonts w:ascii="Times New Roman" w:hAnsi="Times New Roman" w:cs="Times New Roman"/>
          <w:b/>
          <w:bCs/>
          <w:sz w:val="24"/>
          <w:szCs w:val="24"/>
        </w:rPr>
        <w:t>)</w:t>
      </w:r>
      <w:r w:rsidR="00A75264" w:rsidRPr="00122901">
        <w:rPr>
          <w:rFonts w:ascii="Times New Roman" w:hAnsi="Times New Roman" w:cs="Times New Roman"/>
          <w:sz w:val="24"/>
          <w:szCs w:val="24"/>
        </w:rPr>
        <w:t xml:space="preserve"> paragrahv</w:t>
      </w:r>
      <w:r w:rsidR="00421794">
        <w:rPr>
          <w:rFonts w:ascii="Times New Roman" w:hAnsi="Times New Roman" w:cs="Times New Roman"/>
          <w:sz w:val="24"/>
          <w:szCs w:val="24"/>
        </w:rPr>
        <w:t>i</w:t>
      </w:r>
      <w:r w:rsidR="00A75264" w:rsidRPr="00122901">
        <w:rPr>
          <w:rFonts w:ascii="Times New Roman" w:hAnsi="Times New Roman" w:cs="Times New Roman"/>
          <w:sz w:val="24"/>
          <w:szCs w:val="24"/>
        </w:rPr>
        <w:t xml:space="preserve"> </w:t>
      </w:r>
      <w:r w:rsidR="009C1729" w:rsidRPr="00122901">
        <w:rPr>
          <w:rFonts w:ascii="Times New Roman" w:hAnsi="Times New Roman" w:cs="Times New Roman"/>
          <w:sz w:val="24"/>
          <w:szCs w:val="24"/>
        </w:rPr>
        <w:t>20</w:t>
      </w:r>
      <w:r w:rsidRPr="00122901">
        <w:rPr>
          <w:rFonts w:ascii="Times New Roman" w:hAnsi="Times New Roman" w:cs="Times New Roman"/>
          <w:sz w:val="24"/>
          <w:szCs w:val="24"/>
        </w:rPr>
        <w:t xml:space="preserve"> lõige 2</w:t>
      </w:r>
      <w:r w:rsidRPr="00122901">
        <w:rPr>
          <w:rFonts w:ascii="Times New Roman" w:hAnsi="Times New Roman" w:cs="Times New Roman"/>
          <w:sz w:val="24"/>
          <w:szCs w:val="24"/>
          <w:vertAlign w:val="superscript"/>
        </w:rPr>
        <w:t>2</w:t>
      </w:r>
      <w:r w:rsidRPr="00122901">
        <w:rPr>
          <w:rFonts w:ascii="Times New Roman" w:hAnsi="Times New Roman" w:cs="Times New Roman"/>
          <w:sz w:val="24"/>
          <w:szCs w:val="24"/>
        </w:rPr>
        <w:t xml:space="preserve"> </w:t>
      </w:r>
      <w:r w:rsidR="000A7F87">
        <w:rPr>
          <w:rFonts w:ascii="Times New Roman" w:hAnsi="Times New Roman" w:cs="Times New Roman"/>
          <w:sz w:val="24"/>
          <w:szCs w:val="24"/>
        </w:rPr>
        <w:t>ja</w:t>
      </w:r>
      <w:r w:rsidR="00A217B1">
        <w:rPr>
          <w:rFonts w:ascii="Times New Roman" w:hAnsi="Times New Roman" w:cs="Times New Roman"/>
          <w:sz w:val="24"/>
          <w:szCs w:val="24"/>
        </w:rPr>
        <w:t xml:space="preserve"> </w:t>
      </w:r>
      <w:r w:rsidRPr="00122901">
        <w:rPr>
          <w:rFonts w:ascii="Times New Roman" w:hAnsi="Times New Roman" w:cs="Times New Roman"/>
          <w:sz w:val="24"/>
          <w:szCs w:val="24"/>
        </w:rPr>
        <w:t>§</w:t>
      </w:r>
      <w:r w:rsidR="00A217B1">
        <w:rPr>
          <w:rFonts w:ascii="Times New Roman" w:hAnsi="Times New Roman" w:cs="Times New Roman"/>
          <w:sz w:val="24"/>
          <w:szCs w:val="24"/>
        </w:rPr>
        <w:t>-d</w:t>
      </w:r>
      <w:r w:rsidRPr="00122901">
        <w:rPr>
          <w:rFonts w:ascii="Times New Roman" w:hAnsi="Times New Roman" w:cs="Times New Roman"/>
          <w:sz w:val="24"/>
          <w:szCs w:val="24"/>
        </w:rPr>
        <w:t xml:space="preserve"> </w:t>
      </w:r>
      <w:r w:rsidR="00A75264" w:rsidRPr="00122901">
        <w:rPr>
          <w:rFonts w:ascii="Times New Roman" w:hAnsi="Times New Roman" w:cs="Times New Roman"/>
          <w:sz w:val="24"/>
          <w:szCs w:val="24"/>
        </w:rPr>
        <w:t>24</w:t>
      </w:r>
      <w:r w:rsidR="00A75264" w:rsidRPr="00122901">
        <w:rPr>
          <w:rFonts w:ascii="Times New Roman" w:hAnsi="Times New Roman" w:cs="Times New Roman"/>
          <w:sz w:val="24"/>
          <w:szCs w:val="24"/>
          <w:vertAlign w:val="superscript"/>
        </w:rPr>
        <w:t>1</w:t>
      </w:r>
      <w:r w:rsidR="0097471C" w:rsidRPr="0097471C">
        <w:rPr>
          <w:rFonts w:ascii="Times New Roman" w:hAnsi="Times New Roman" w:cs="Times New Roman"/>
          <w:sz w:val="24"/>
          <w:szCs w:val="24"/>
        </w:rPr>
        <w:t>–</w:t>
      </w:r>
      <w:r w:rsidR="002D0C5C" w:rsidRPr="00122901">
        <w:rPr>
          <w:rFonts w:ascii="Times New Roman" w:hAnsi="Times New Roman" w:cs="Times New Roman"/>
          <w:sz w:val="24"/>
          <w:szCs w:val="24"/>
        </w:rPr>
        <w:t>24</w:t>
      </w:r>
      <w:r w:rsidR="002D0C5C" w:rsidRPr="00122901">
        <w:rPr>
          <w:rFonts w:ascii="Times New Roman" w:hAnsi="Times New Roman" w:cs="Times New Roman"/>
          <w:sz w:val="24"/>
          <w:szCs w:val="24"/>
          <w:vertAlign w:val="superscript"/>
        </w:rPr>
        <w:t>3</w:t>
      </w:r>
      <w:r w:rsidR="003D1C23" w:rsidRPr="00122901">
        <w:rPr>
          <w:rFonts w:ascii="Times New Roman" w:hAnsi="Times New Roman" w:cs="Times New Roman"/>
          <w:sz w:val="24"/>
          <w:szCs w:val="24"/>
        </w:rPr>
        <w:t xml:space="preserve"> tunnistatakse kehtetuks</w:t>
      </w:r>
      <w:r w:rsidR="003A4239" w:rsidRPr="00122901">
        <w:rPr>
          <w:rFonts w:ascii="Times New Roman" w:hAnsi="Times New Roman" w:cs="Times New Roman"/>
          <w:sz w:val="24"/>
          <w:szCs w:val="24"/>
        </w:rPr>
        <w:t>;</w:t>
      </w:r>
    </w:p>
    <w:p w14:paraId="7D663BB9" w14:textId="77777777" w:rsidR="00FF2A64" w:rsidRDefault="00FF2A64" w:rsidP="000A7F87">
      <w:pPr>
        <w:spacing w:after="0" w:line="240" w:lineRule="auto"/>
        <w:jc w:val="both"/>
        <w:rPr>
          <w:rFonts w:ascii="Times New Roman" w:hAnsi="Times New Roman" w:cs="Times New Roman"/>
          <w:sz w:val="24"/>
          <w:szCs w:val="24"/>
        </w:rPr>
      </w:pPr>
    </w:p>
    <w:p w14:paraId="3EAFCB3B" w14:textId="617FC4E4" w:rsidR="00781322" w:rsidRPr="007A4330" w:rsidRDefault="00FF2A64" w:rsidP="000A7F87">
      <w:pPr>
        <w:spacing w:after="0" w:line="240" w:lineRule="auto"/>
        <w:jc w:val="both"/>
        <w:rPr>
          <w:rFonts w:ascii="Times New Roman" w:hAnsi="Times New Roman" w:cs="Times New Roman"/>
          <w:sz w:val="24"/>
          <w:szCs w:val="24"/>
        </w:rPr>
      </w:pPr>
      <w:commentRangeStart w:id="6"/>
      <w:r w:rsidRPr="007A4330">
        <w:rPr>
          <w:rFonts w:ascii="Times New Roman" w:hAnsi="Times New Roman" w:cs="Times New Roman"/>
          <w:b/>
          <w:sz w:val="24"/>
          <w:szCs w:val="24"/>
        </w:rPr>
        <w:t>1</w:t>
      </w:r>
      <w:r w:rsidR="001C39C0">
        <w:rPr>
          <w:rFonts w:ascii="Times New Roman" w:hAnsi="Times New Roman" w:cs="Times New Roman"/>
          <w:b/>
          <w:sz w:val="24"/>
          <w:szCs w:val="24"/>
        </w:rPr>
        <w:t>4</w:t>
      </w:r>
      <w:r w:rsidRPr="007A4330">
        <w:rPr>
          <w:rFonts w:ascii="Times New Roman" w:hAnsi="Times New Roman" w:cs="Times New Roman"/>
          <w:b/>
          <w:sz w:val="24"/>
          <w:szCs w:val="24"/>
        </w:rPr>
        <w:t>)</w:t>
      </w:r>
      <w:r w:rsidRPr="007A4330">
        <w:rPr>
          <w:rFonts w:ascii="Times New Roman" w:hAnsi="Times New Roman" w:cs="Times New Roman"/>
          <w:sz w:val="24"/>
          <w:szCs w:val="24"/>
        </w:rPr>
        <w:t xml:space="preserve"> </w:t>
      </w:r>
      <w:r w:rsidR="00781322" w:rsidRPr="007A4330">
        <w:rPr>
          <w:rFonts w:ascii="Times New Roman" w:hAnsi="Times New Roman" w:cs="Times New Roman"/>
          <w:sz w:val="24"/>
          <w:szCs w:val="24"/>
        </w:rPr>
        <w:t>seadust täiendatakse §-ga 25</w:t>
      </w:r>
      <w:r w:rsidR="00B8160C" w:rsidRPr="007A4330">
        <w:rPr>
          <w:rFonts w:ascii="Times New Roman" w:hAnsi="Times New Roman" w:cs="Times New Roman"/>
          <w:sz w:val="24"/>
          <w:szCs w:val="24"/>
          <w:vertAlign w:val="superscript"/>
        </w:rPr>
        <w:t>3</w:t>
      </w:r>
      <w:r w:rsidR="00781322" w:rsidRPr="007A4330">
        <w:rPr>
          <w:rFonts w:ascii="Times New Roman" w:hAnsi="Times New Roman" w:cs="Times New Roman"/>
          <w:sz w:val="24"/>
          <w:szCs w:val="24"/>
        </w:rPr>
        <w:t xml:space="preserve"> järgmises sõnastuses: </w:t>
      </w:r>
      <w:commentRangeEnd w:id="6"/>
      <w:r w:rsidR="00AD628D">
        <w:rPr>
          <w:rStyle w:val="Kommentaariviide"/>
        </w:rPr>
        <w:commentReference w:id="6"/>
      </w:r>
    </w:p>
    <w:p w14:paraId="1F546628" w14:textId="77777777" w:rsidR="0015200C" w:rsidRPr="00A477B5" w:rsidRDefault="0015200C" w:rsidP="000A7F87">
      <w:pPr>
        <w:spacing w:after="0" w:line="240" w:lineRule="auto"/>
        <w:jc w:val="both"/>
        <w:rPr>
          <w:rFonts w:ascii="Times New Roman" w:hAnsi="Times New Roman" w:cs="Times New Roman"/>
          <w:sz w:val="24"/>
          <w:szCs w:val="24"/>
          <w:highlight w:val="yellow"/>
        </w:rPr>
      </w:pPr>
    </w:p>
    <w:p w14:paraId="3999811D" w14:textId="56A87495" w:rsidR="0015200C" w:rsidRPr="007A4330" w:rsidRDefault="0015200C" w:rsidP="000A7F87">
      <w:pPr>
        <w:spacing w:after="0" w:line="240" w:lineRule="auto"/>
        <w:jc w:val="both"/>
        <w:rPr>
          <w:rFonts w:ascii="Times New Roman" w:hAnsi="Times New Roman" w:cs="Times New Roman"/>
          <w:b/>
          <w:sz w:val="24"/>
          <w:szCs w:val="24"/>
        </w:rPr>
      </w:pPr>
      <w:r w:rsidRPr="00C438EC">
        <w:rPr>
          <w:rFonts w:ascii="Times New Roman" w:hAnsi="Times New Roman" w:cs="Times New Roman"/>
          <w:sz w:val="24"/>
          <w:szCs w:val="24"/>
        </w:rPr>
        <w:t>„</w:t>
      </w:r>
      <w:r w:rsidR="00D82ABD" w:rsidRPr="007A4330">
        <w:rPr>
          <w:rFonts w:ascii="Times New Roman" w:hAnsi="Times New Roman" w:cs="Times New Roman"/>
          <w:b/>
          <w:sz w:val="24"/>
          <w:szCs w:val="24"/>
        </w:rPr>
        <w:t>§ 25</w:t>
      </w:r>
      <w:r w:rsidR="00D82ABD" w:rsidRPr="007A4330">
        <w:rPr>
          <w:rFonts w:ascii="Times New Roman" w:hAnsi="Times New Roman" w:cs="Times New Roman"/>
          <w:b/>
          <w:sz w:val="24"/>
          <w:szCs w:val="24"/>
          <w:vertAlign w:val="superscript"/>
        </w:rPr>
        <w:t>3</w:t>
      </w:r>
      <w:r w:rsidR="00D82ABD" w:rsidRPr="007A4330">
        <w:rPr>
          <w:rFonts w:ascii="Times New Roman" w:hAnsi="Times New Roman" w:cs="Times New Roman"/>
          <w:b/>
          <w:sz w:val="24"/>
          <w:szCs w:val="24"/>
        </w:rPr>
        <w:t>. Mootorsõidukimaksu</w:t>
      </w:r>
      <w:r w:rsidR="003D2993" w:rsidRPr="007A4330">
        <w:rPr>
          <w:rFonts w:ascii="Times New Roman" w:hAnsi="Times New Roman" w:cs="Times New Roman"/>
          <w:b/>
          <w:sz w:val="24"/>
          <w:szCs w:val="24"/>
        </w:rPr>
        <w:t>st tuleneva mõju leevendamise toetus</w:t>
      </w:r>
    </w:p>
    <w:p w14:paraId="791464F5" w14:textId="77777777" w:rsidR="00781322" w:rsidRPr="007A4330" w:rsidRDefault="00781322" w:rsidP="000A7F87">
      <w:pPr>
        <w:spacing w:after="0" w:line="240" w:lineRule="auto"/>
        <w:jc w:val="both"/>
        <w:rPr>
          <w:rFonts w:ascii="Times New Roman" w:hAnsi="Times New Roman" w:cs="Times New Roman"/>
          <w:sz w:val="24"/>
          <w:szCs w:val="24"/>
        </w:rPr>
      </w:pPr>
    </w:p>
    <w:p w14:paraId="7DE2EF1E" w14:textId="2CB3888F" w:rsidR="000A4943" w:rsidRPr="007A4330" w:rsidRDefault="00781322" w:rsidP="000A7F87">
      <w:pPr>
        <w:spacing w:after="0" w:line="240" w:lineRule="auto"/>
        <w:jc w:val="both"/>
        <w:rPr>
          <w:rFonts w:ascii="Times New Roman" w:hAnsi="Times New Roman" w:cs="Times New Roman"/>
          <w:sz w:val="24"/>
          <w:szCs w:val="24"/>
        </w:rPr>
      </w:pPr>
      <w:r w:rsidRPr="007A4330">
        <w:rPr>
          <w:rFonts w:ascii="Times New Roman" w:hAnsi="Times New Roman" w:cs="Times New Roman"/>
          <w:sz w:val="24"/>
          <w:szCs w:val="24"/>
        </w:rPr>
        <w:t xml:space="preserve">(1) </w:t>
      </w:r>
      <w:r w:rsidR="000B010F" w:rsidRPr="007A4330">
        <w:rPr>
          <w:rFonts w:ascii="Times New Roman" w:hAnsi="Times New Roman" w:cs="Times New Roman"/>
          <w:sz w:val="24"/>
          <w:szCs w:val="24"/>
        </w:rPr>
        <w:t xml:space="preserve">Mootorsõidukimaksust tuleneva </w:t>
      </w:r>
      <w:r w:rsidR="00410AC0" w:rsidRPr="007A4330">
        <w:rPr>
          <w:rFonts w:ascii="Times New Roman" w:hAnsi="Times New Roman" w:cs="Times New Roman"/>
          <w:sz w:val="24"/>
          <w:szCs w:val="24"/>
        </w:rPr>
        <w:t>mõju leevendamiseks makstakse ühekordset toetust</w:t>
      </w:r>
      <w:r w:rsidR="00B921FC" w:rsidRPr="007A4330">
        <w:rPr>
          <w:rFonts w:ascii="Times New Roman" w:hAnsi="Times New Roman" w:cs="Times New Roman"/>
          <w:sz w:val="24"/>
          <w:szCs w:val="24"/>
        </w:rPr>
        <w:t>:</w:t>
      </w:r>
    </w:p>
    <w:p w14:paraId="7A50A8EB" w14:textId="28400497" w:rsidR="00B921FC" w:rsidRPr="007A4330" w:rsidRDefault="00B921FC" w:rsidP="000A7F87">
      <w:pPr>
        <w:spacing w:after="0" w:line="240" w:lineRule="auto"/>
        <w:jc w:val="both"/>
        <w:rPr>
          <w:rFonts w:ascii="Times New Roman" w:hAnsi="Times New Roman" w:cs="Times New Roman"/>
          <w:sz w:val="24"/>
          <w:szCs w:val="24"/>
        </w:rPr>
      </w:pPr>
      <w:r w:rsidRPr="007A4330">
        <w:rPr>
          <w:rFonts w:ascii="Times New Roman" w:hAnsi="Times New Roman" w:cs="Times New Roman"/>
          <w:sz w:val="24"/>
          <w:szCs w:val="24"/>
        </w:rPr>
        <w:t>1) sügava puudega lapsele – 142 eurot;</w:t>
      </w:r>
    </w:p>
    <w:p w14:paraId="036D3084" w14:textId="77777777" w:rsidR="00B921FC" w:rsidRPr="007A4330" w:rsidRDefault="00B921FC" w:rsidP="000A7F87">
      <w:pPr>
        <w:spacing w:after="0" w:line="240" w:lineRule="auto"/>
        <w:jc w:val="both"/>
        <w:rPr>
          <w:rFonts w:ascii="Times New Roman" w:hAnsi="Times New Roman" w:cs="Times New Roman"/>
          <w:sz w:val="24"/>
          <w:szCs w:val="24"/>
        </w:rPr>
      </w:pPr>
      <w:r w:rsidRPr="007A4330">
        <w:rPr>
          <w:rFonts w:ascii="Times New Roman" w:hAnsi="Times New Roman" w:cs="Times New Roman"/>
          <w:sz w:val="24"/>
          <w:szCs w:val="24"/>
        </w:rPr>
        <w:t>2) raske puudega lapsele – 95 eurot;</w:t>
      </w:r>
    </w:p>
    <w:p w14:paraId="0EEAF639" w14:textId="0A19AA61" w:rsidR="00B921FC" w:rsidRPr="007A4330" w:rsidRDefault="00B921FC" w:rsidP="000A7F87">
      <w:pPr>
        <w:spacing w:after="0" w:line="240" w:lineRule="auto"/>
        <w:jc w:val="both"/>
        <w:rPr>
          <w:rFonts w:ascii="Times New Roman" w:hAnsi="Times New Roman" w:cs="Times New Roman"/>
          <w:sz w:val="24"/>
          <w:szCs w:val="24"/>
        </w:rPr>
      </w:pPr>
      <w:r w:rsidRPr="007A4330">
        <w:rPr>
          <w:rFonts w:ascii="Times New Roman" w:hAnsi="Times New Roman" w:cs="Times New Roman"/>
          <w:sz w:val="24"/>
          <w:szCs w:val="24"/>
        </w:rPr>
        <w:t xml:space="preserve">3) </w:t>
      </w:r>
      <w:r w:rsidR="00054AA6" w:rsidRPr="007A4330">
        <w:rPr>
          <w:rFonts w:ascii="Times New Roman" w:hAnsi="Times New Roman" w:cs="Times New Roman"/>
          <w:sz w:val="24"/>
          <w:szCs w:val="24"/>
        </w:rPr>
        <w:t xml:space="preserve">käesoleva seaduse § 6 lõike 6 alusel </w:t>
      </w:r>
      <w:r w:rsidR="00C438EC">
        <w:rPr>
          <w:rFonts w:ascii="Times New Roman" w:hAnsi="Times New Roman" w:cs="Times New Roman"/>
          <w:sz w:val="24"/>
          <w:szCs w:val="24"/>
        </w:rPr>
        <w:t xml:space="preserve">kehtestatud määruses </w:t>
      </w:r>
      <w:r w:rsidR="00054AA6" w:rsidRPr="007A4330">
        <w:rPr>
          <w:rFonts w:ascii="Times New Roman" w:hAnsi="Times New Roman" w:cs="Times New Roman"/>
          <w:sz w:val="24"/>
          <w:szCs w:val="24"/>
        </w:rPr>
        <w:t>sätestatud</w:t>
      </w:r>
      <w:r w:rsidRPr="007A4330">
        <w:rPr>
          <w:rFonts w:ascii="Times New Roman" w:hAnsi="Times New Roman" w:cs="Times New Roman"/>
          <w:sz w:val="24"/>
          <w:szCs w:val="24"/>
        </w:rPr>
        <w:t xml:space="preserve"> harvikhaiguse diagnoosiga lapsele – 95 eurot</w:t>
      </w:r>
      <w:r w:rsidR="006237BA" w:rsidRPr="007A4330">
        <w:rPr>
          <w:rFonts w:ascii="Times New Roman" w:hAnsi="Times New Roman" w:cs="Times New Roman"/>
          <w:sz w:val="24"/>
          <w:szCs w:val="24"/>
        </w:rPr>
        <w:t>;</w:t>
      </w:r>
    </w:p>
    <w:p w14:paraId="66F49A02" w14:textId="77777777" w:rsidR="00B921FC" w:rsidRPr="007A4330" w:rsidRDefault="00B921FC" w:rsidP="000A7F87">
      <w:pPr>
        <w:spacing w:after="0" w:line="240" w:lineRule="auto"/>
        <w:jc w:val="both"/>
        <w:rPr>
          <w:rFonts w:ascii="Times New Roman" w:hAnsi="Times New Roman" w:cs="Times New Roman"/>
          <w:sz w:val="24"/>
          <w:szCs w:val="24"/>
        </w:rPr>
      </w:pPr>
      <w:r w:rsidRPr="007A4330">
        <w:rPr>
          <w:rFonts w:ascii="Times New Roman" w:hAnsi="Times New Roman" w:cs="Times New Roman"/>
          <w:sz w:val="24"/>
          <w:szCs w:val="24"/>
        </w:rPr>
        <w:t>4) sügava puudega tööealisele inimesele – 250 eurot;</w:t>
      </w:r>
    </w:p>
    <w:p w14:paraId="21A26131" w14:textId="454093B1" w:rsidR="00B921FC" w:rsidRPr="007A4330" w:rsidRDefault="00B921FC" w:rsidP="000A7F87">
      <w:pPr>
        <w:spacing w:after="0" w:line="240" w:lineRule="auto"/>
        <w:jc w:val="both"/>
        <w:rPr>
          <w:rFonts w:ascii="Times New Roman" w:hAnsi="Times New Roman" w:cs="Times New Roman"/>
          <w:sz w:val="24"/>
          <w:szCs w:val="24"/>
        </w:rPr>
      </w:pPr>
      <w:r w:rsidRPr="007A4330">
        <w:rPr>
          <w:rFonts w:ascii="Times New Roman" w:hAnsi="Times New Roman" w:cs="Times New Roman"/>
          <w:sz w:val="24"/>
          <w:szCs w:val="24"/>
        </w:rPr>
        <w:t xml:space="preserve">5) raske puudega tööealisele inimesele – </w:t>
      </w:r>
      <w:r w:rsidR="00583761">
        <w:rPr>
          <w:rFonts w:ascii="Times New Roman" w:hAnsi="Times New Roman" w:cs="Times New Roman"/>
          <w:sz w:val="24"/>
          <w:szCs w:val="24"/>
        </w:rPr>
        <w:t>60</w:t>
      </w:r>
      <w:r w:rsidRPr="007A4330">
        <w:rPr>
          <w:rFonts w:ascii="Times New Roman" w:hAnsi="Times New Roman" w:cs="Times New Roman"/>
          <w:sz w:val="24"/>
          <w:szCs w:val="24"/>
        </w:rPr>
        <w:t xml:space="preserve"> eurot. </w:t>
      </w:r>
    </w:p>
    <w:p w14:paraId="069E3287" w14:textId="77777777" w:rsidR="00410AC0" w:rsidRPr="007A4330" w:rsidRDefault="00410AC0" w:rsidP="000A7F87">
      <w:pPr>
        <w:spacing w:after="0" w:line="240" w:lineRule="auto"/>
        <w:jc w:val="both"/>
        <w:rPr>
          <w:rFonts w:ascii="Times New Roman" w:hAnsi="Times New Roman" w:cs="Times New Roman"/>
          <w:sz w:val="24"/>
          <w:szCs w:val="24"/>
        </w:rPr>
      </w:pPr>
    </w:p>
    <w:p w14:paraId="22AA6D96" w14:textId="262B8FCF" w:rsidR="00410AC0" w:rsidRPr="007A4330" w:rsidRDefault="00410AC0" w:rsidP="000A7F87">
      <w:pPr>
        <w:spacing w:after="0" w:line="240" w:lineRule="auto"/>
        <w:jc w:val="both"/>
        <w:rPr>
          <w:rFonts w:ascii="Times New Roman" w:hAnsi="Times New Roman" w:cs="Times New Roman"/>
          <w:sz w:val="24"/>
          <w:szCs w:val="24"/>
        </w:rPr>
      </w:pPr>
      <w:r w:rsidRPr="007A4330">
        <w:rPr>
          <w:rFonts w:ascii="Times New Roman" w:hAnsi="Times New Roman" w:cs="Times New Roman"/>
          <w:sz w:val="24"/>
          <w:szCs w:val="24"/>
        </w:rPr>
        <w:t xml:space="preserve">(2) </w:t>
      </w:r>
      <w:r w:rsidR="00736546" w:rsidRPr="007A4330">
        <w:rPr>
          <w:rFonts w:ascii="Times New Roman" w:hAnsi="Times New Roman" w:cs="Times New Roman"/>
          <w:sz w:val="24"/>
          <w:szCs w:val="24"/>
        </w:rPr>
        <w:t xml:space="preserve">Toetuse saamise õigus on </w:t>
      </w:r>
      <w:r w:rsidR="00FC5CD0" w:rsidRPr="007A4330">
        <w:rPr>
          <w:rFonts w:ascii="Times New Roman" w:hAnsi="Times New Roman" w:cs="Times New Roman"/>
          <w:sz w:val="24"/>
          <w:szCs w:val="24"/>
        </w:rPr>
        <w:t>lastel ja tööealistel</w:t>
      </w:r>
      <w:r w:rsidR="00736546" w:rsidRPr="007A4330">
        <w:rPr>
          <w:rFonts w:ascii="Times New Roman" w:hAnsi="Times New Roman" w:cs="Times New Roman"/>
          <w:sz w:val="24"/>
          <w:szCs w:val="24"/>
        </w:rPr>
        <w:t>,</w:t>
      </w:r>
      <w:r w:rsidR="00FD459A" w:rsidRPr="007A4330">
        <w:rPr>
          <w:rFonts w:ascii="Times New Roman" w:hAnsi="Times New Roman" w:cs="Times New Roman"/>
          <w:sz w:val="24"/>
          <w:szCs w:val="24"/>
        </w:rPr>
        <w:t xml:space="preserve"> kes vasta</w:t>
      </w:r>
      <w:r w:rsidR="002F4533" w:rsidRPr="007A4330">
        <w:rPr>
          <w:rFonts w:ascii="Times New Roman" w:hAnsi="Times New Roman" w:cs="Times New Roman"/>
          <w:sz w:val="24"/>
          <w:szCs w:val="24"/>
        </w:rPr>
        <w:t>vad</w:t>
      </w:r>
      <w:r w:rsidR="00FD459A" w:rsidRPr="007A4330">
        <w:rPr>
          <w:rFonts w:ascii="Times New Roman" w:hAnsi="Times New Roman" w:cs="Times New Roman"/>
          <w:sz w:val="24"/>
          <w:szCs w:val="24"/>
        </w:rPr>
        <w:t xml:space="preserve"> </w:t>
      </w:r>
      <w:r w:rsidR="005052BE" w:rsidRPr="007A4330">
        <w:rPr>
          <w:rFonts w:ascii="Times New Roman" w:hAnsi="Times New Roman" w:cs="Times New Roman"/>
          <w:sz w:val="24"/>
          <w:szCs w:val="24"/>
        </w:rPr>
        <w:t>2025</w:t>
      </w:r>
      <w:r w:rsidR="0037390A" w:rsidRPr="007A4330">
        <w:rPr>
          <w:rFonts w:ascii="Times New Roman" w:hAnsi="Times New Roman" w:cs="Times New Roman"/>
          <w:sz w:val="24"/>
          <w:szCs w:val="24"/>
        </w:rPr>
        <w:t>. aasta 1. jaanuaril</w:t>
      </w:r>
      <w:r w:rsidR="005052BE" w:rsidRPr="007A4330">
        <w:rPr>
          <w:rFonts w:ascii="Times New Roman" w:hAnsi="Times New Roman" w:cs="Times New Roman"/>
          <w:sz w:val="24"/>
          <w:szCs w:val="24"/>
        </w:rPr>
        <w:t xml:space="preserve"> </w:t>
      </w:r>
      <w:r w:rsidR="00FD459A" w:rsidRPr="007A4330">
        <w:rPr>
          <w:rFonts w:ascii="Times New Roman" w:hAnsi="Times New Roman" w:cs="Times New Roman"/>
          <w:sz w:val="24"/>
          <w:szCs w:val="24"/>
        </w:rPr>
        <w:t>ühele järgmistest tingimustest:</w:t>
      </w:r>
    </w:p>
    <w:p w14:paraId="05255B9E" w14:textId="0FD2F11E" w:rsidR="00923549" w:rsidRPr="007A4330" w:rsidRDefault="001B1ACE" w:rsidP="000A7F87">
      <w:pPr>
        <w:spacing w:after="0" w:line="240" w:lineRule="auto"/>
        <w:jc w:val="both"/>
        <w:rPr>
          <w:rFonts w:ascii="Times New Roman" w:hAnsi="Times New Roman" w:cs="Times New Roman"/>
          <w:sz w:val="24"/>
          <w:szCs w:val="24"/>
        </w:rPr>
      </w:pPr>
      <w:r w:rsidRPr="007A4330">
        <w:rPr>
          <w:rFonts w:ascii="Times New Roman" w:hAnsi="Times New Roman" w:cs="Times New Roman"/>
          <w:sz w:val="24"/>
          <w:szCs w:val="24"/>
        </w:rPr>
        <w:t>1)</w:t>
      </w:r>
      <w:r w:rsidR="00E74C82" w:rsidRPr="007A4330">
        <w:rPr>
          <w:rFonts w:ascii="Times New Roman" w:hAnsi="Times New Roman" w:cs="Times New Roman"/>
          <w:sz w:val="24"/>
          <w:szCs w:val="24"/>
        </w:rPr>
        <w:t xml:space="preserve"> </w:t>
      </w:r>
      <w:r w:rsidR="007840C1" w:rsidRPr="007A4330">
        <w:rPr>
          <w:rFonts w:ascii="Times New Roman" w:hAnsi="Times New Roman" w:cs="Times New Roman"/>
          <w:sz w:val="24"/>
          <w:szCs w:val="24"/>
        </w:rPr>
        <w:t>isikul on</w:t>
      </w:r>
      <w:r w:rsidR="00E74C82" w:rsidRPr="007A4330">
        <w:rPr>
          <w:rFonts w:ascii="Times New Roman" w:hAnsi="Times New Roman" w:cs="Times New Roman"/>
          <w:sz w:val="24"/>
          <w:szCs w:val="24"/>
        </w:rPr>
        <w:t xml:space="preserve"> </w:t>
      </w:r>
      <w:r w:rsidR="00923549" w:rsidRPr="007A4330">
        <w:rPr>
          <w:rFonts w:ascii="Times New Roman" w:hAnsi="Times New Roman" w:cs="Times New Roman"/>
          <w:sz w:val="24"/>
          <w:szCs w:val="24"/>
        </w:rPr>
        <w:t>tuvastatud sügav puu</w:t>
      </w:r>
      <w:r w:rsidR="000A7F87">
        <w:rPr>
          <w:rFonts w:ascii="Times New Roman" w:hAnsi="Times New Roman" w:cs="Times New Roman"/>
          <w:sz w:val="24"/>
          <w:szCs w:val="24"/>
        </w:rPr>
        <w:t>e</w:t>
      </w:r>
      <w:r w:rsidR="00247A35">
        <w:rPr>
          <w:rFonts w:ascii="Times New Roman" w:hAnsi="Times New Roman" w:cs="Times New Roman"/>
          <w:sz w:val="24"/>
          <w:szCs w:val="24"/>
        </w:rPr>
        <w:t>;</w:t>
      </w:r>
    </w:p>
    <w:p w14:paraId="2BB6986C" w14:textId="74C5BDE2" w:rsidR="00923549" w:rsidRPr="007A4330" w:rsidRDefault="00923549" w:rsidP="000A7F87">
      <w:pPr>
        <w:spacing w:after="0" w:line="240" w:lineRule="auto"/>
        <w:jc w:val="both"/>
        <w:rPr>
          <w:rFonts w:ascii="Times New Roman" w:hAnsi="Times New Roman" w:cs="Times New Roman"/>
          <w:sz w:val="24"/>
          <w:szCs w:val="24"/>
        </w:rPr>
      </w:pPr>
      <w:r w:rsidRPr="007A4330">
        <w:rPr>
          <w:rFonts w:ascii="Times New Roman" w:hAnsi="Times New Roman" w:cs="Times New Roman"/>
          <w:sz w:val="24"/>
          <w:szCs w:val="24"/>
        </w:rPr>
        <w:t xml:space="preserve">2) </w:t>
      </w:r>
      <w:r w:rsidR="007840C1" w:rsidRPr="007A4330">
        <w:rPr>
          <w:rFonts w:ascii="Times New Roman" w:hAnsi="Times New Roman" w:cs="Times New Roman"/>
          <w:sz w:val="24"/>
          <w:szCs w:val="24"/>
        </w:rPr>
        <w:t>isikul on</w:t>
      </w:r>
      <w:r w:rsidRPr="007A4330">
        <w:rPr>
          <w:rFonts w:ascii="Times New Roman" w:hAnsi="Times New Roman" w:cs="Times New Roman"/>
          <w:sz w:val="24"/>
          <w:szCs w:val="24"/>
        </w:rPr>
        <w:t xml:space="preserve"> tuvastatu</w:t>
      </w:r>
      <w:r w:rsidR="006605D6" w:rsidRPr="007A4330">
        <w:rPr>
          <w:rFonts w:ascii="Times New Roman" w:hAnsi="Times New Roman" w:cs="Times New Roman"/>
          <w:sz w:val="24"/>
          <w:szCs w:val="24"/>
        </w:rPr>
        <w:t>d</w:t>
      </w:r>
      <w:r w:rsidRPr="007A4330">
        <w:rPr>
          <w:rFonts w:ascii="Times New Roman" w:hAnsi="Times New Roman" w:cs="Times New Roman"/>
          <w:sz w:val="24"/>
          <w:szCs w:val="24"/>
        </w:rPr>
        <w:t xml:space="preserve"> ra</w:t>
      </w:r>
      <w:r w:rsidR="00AD5EDA" w:rsidRPr="007A4330">
        <w:rPr>
          <w:rFonts w:ascii="Times New Roman" w:hAnsi="Times New Roman" w:cs="Times New Roman"/>
          <w:sz w:val="24"/>
          <w:szCs w:val="24"/>
        </w:rPr>
        <w:t>sk</w:t>
      </w:r>
      <w:r w:rsidRPr="007A4330">
        <w:rPr>
          <w:rFonts w:ascii="Times New Roman" w:hAnsi="Times New Roman" w:cs="Times New Roman"/>
          <w:sz w:val="24"/>
          <w:szCs w:val="24"/>
        </w:rPr>
        <w:t>e puu</w:t>
      </w:r>
      <w:r w:rsidR="000A7F87">
        <w:rPr>
          <w:rFonts w:ascii="Times New Roman" w:hAnsi="Times New Roman" w:cs="Times New Roman"/>
          <w:sz w:val="24"/>
          <w:szCs w:val="24"/>
        </w:rPr>
        <w:t>e</w:t>
      </w:r>
      <w:r w:rsidR="00247A35">
        <w:rPr>
          <w:rFonts w:ascii="Times New Roman" w:hAnsi="Times New Roman" w:cs="Times New Roman"/>
          <w:sz w:val="24"/>
          <w:szCs w:val="24"/>
        </w:rPr>
        <w:t>;</w:t>
      </w:r>
    </w:p>
    <w:p w14:paraId="08D0F3CC" w14:textId="776E13DD" w:rsidR="00FD459A" w:rsidRPr="007A4330" w:rsidRDefault="00923549" w:rsidP="000A7F87">
      <w:pPr>
        <w:spacing w:after="0" w:line="240" w:lineRule="auto"/>
        <w:jc w:val="both"/>
        <w:rPr>
          <w:rFonts w:ascii="Times New Roman" w:hAnsi="Times New Roman" w:cs="Times New Roman"/>
          <w:sz w:val="24"/>
          <w:szCs w:val="24"/>
        </w:rPr>
      </w:pPr>
      <w:r w:rsidRPr="007A4330">
        <w:rPr>
          <w:rFonts w:ascii="Times New Roman" w:hAnsi="Times New Roman" w:cs="Times New Roman"/>
          <w:sz w:val="24"/>
          <w:szCs w:val="24"/>
        </w:rPr>
        <w:t>3)</w:t>
      </w:r>
      <w:r w:rsidR="00493C15" w:rsidRPr="007A4330">
        <w:rPr>
          <w:rFonts w:ascii="Times New Roman" w:hAnsi="Times New Roman" w:cs="Times New Roman"/>
          <w:sz w:val="24"/>
          <w:szCs w:val="24"/>
        </w:rPr>
        <w:t xml:space="preserve"> </w:t>
      </w:r>
      <w:r w:rsidR="00D424BB" w:rsidRPr="007A4330">
        <w:rPr>
          <w:rFonts w:ascii="Times New Roman" w:hAnsi="Times New Roman" w:cs="Times New Roman"/>
          <w:sz w:val="24"/>
          <w:szCs w:val="24"/>
        </w:rPr>
        <w:t xml:space="preserve">lapsele on </w:t>
      </w:r>
      <w:r w:rsidR="00526E25" w:rsidRPr="007A4330">
        <w:rPr>
          <w:rFonts w:ascii="Times New Roman" w:hAnsi="Times New Roman" w:cs="Times New Roman"/>
          <w:sz w:val="24"/>
          <w:szCs w:val="24"/>
        </w:rPr>
        <w:t xml:space="preserve">käesoleva seaduse § 6 lõike 6 alusel </w:t>
      </w:r>
      <w:r w:rsidR="00C438EC">
        <w:rPr>
          <w:rFonts w:ascii="Times New Roman" w:hAnsi="Times New Roman" w:cs="Times New Roman"/>
          <w:sz w:val="24"/>
          <w:szCs w:val="24"/>
        </w:rPr>
        <w:t xml:space="preserve">kehtestatud määruses </w:t>
      </w:r>
      <w:r w:rsidR="00526E25" w:rsidRPr="007A4330">
        <w:rPr>
          <w:rFonts w:ascii="Times New Roman" w:hAnsi="Times New Roman" w:cs="Times New Roman"/>
          <w:sz w:val="24"/>
          <w:szCs w:val="24"/>
        </w:rPr>
        <w:t>sätestatud</w:t>
      </w:r>
      <w:r w:rsidR="00493C15" w:rsidRPr="007A4330">
        <w:rPr>
          <w:rFonts w:ascii="Times New Roman" w:hAnsi="Times New Roman" w:cs="Times New Roman"/>
          <w:sz w:val="24"/>
          <w:szCs w:val="24"/>
        </w:rPr>
        <w:t xml:space="preserve"> </w:t>
      </w:r>
      <w:r w:rsidR="00A6394E" w:rsidRPr="007A4330">
        <w:rPr>
          <w:rFonts w:ascii="Times New Roman" w:hAnsi="Times New Roman" w:cs="Times New Roman"/>
          <w:sz w:val="24"/>
          <w:szCs w:val="24"/>
        </w:rPr>
        <w:t>harvikhaiguse diagnoosi</w:t>
      </w:r>
      <w:r w:rsidR="00493C15" w:rsidRPr="007A4330">
        <w:rPr>
          <w:rFonts w:ascii="Times New Roman" w:hAnsi="Times New Roman" w:cs="Times New Roman"/>
          <w:sz w:val="24"/>
          <w:szCs w:val="24"/>
        </w:rPr>
        <w:t xml:space="preserve"> tõttu</w:t>
      </w:r>
      <w:r w:rsidR="00A6394E" w:rsidRPr="007A4330">
        <w:rPr>
          <w:rFonts w:ascii="Times New Roman" w:hAnsi="Times New Roman" w:cs="Times New Roman"/>
          <w:sz w:val="24"/>
          <w:szCs w:val="24"/>
        </w:rPr>
        <w:t xml:space="preserve"> </w:t>
      </w:r>
      <w:r w:rsidR="008F6AAE" w:rsidRPr="007A4330">
        <w:rPr>
          <w:rFonts w:ascii="Times New Roman" w:hAnsi="Times New Roman" w:cs="Times New Roman"/>
          <w:sz w:val="24"/>
          <w:szCs w:val="24"/>
        </w:rPr>
        <w:t xml:space="preserve">määratud raske puudega lapse toetus. </w:t>
      </w:r>
    </w:p>
    <w:p w14:paraId="523D7547" w14:textId="77777777" w:rsidR="0046242D" w:rsidRPr="007A4330" w:rsidRDefault="0046242D" w:rsidP="000A7F87">
      <w:pPr>
        <w:spacing w:after="0" w:line="240" w:lineRule="auto"/>
        <w:jc w:val="both"/>
        <w:rPr>
          <w:rFonts w:ascii="Times New Roman" w:hAnsi="Times New Roman" w:cs="Times New Roman"/>
          <w:sz w:val="24"/>
          <w:szCs w:val="24"/>
        </w:rPr>
      </w:pPr>
    </w:p>
    <w:p w14:paraId="2BA6C0FB" w14:textId="491E2172" w:rsidR="0046242D" w:rsidRPr="007A4330" w:rsidRDefault="0046242D" w:rsidP="000A7F87">
      <w:pPr>
        <w:spacing w:after="0" w:line="240" w:lineRule="auto"/>
        <w:jc w:val="both"/>
        <w:rPr>
          <w:rFonts w:ascii="Times New Roman" w:hAnsi="Times New Roman" w:cs="Times New Roman"/>
          <w:sz w:val="24"/>
          <w:szCs w:val="24"/>
        </w:rPr>
      </w:pPr>
      <w:r w:rsidRPr="007A4330">
        <w:rPr>
          <w:rFonts w:ascii="Times New Roman" w:hAnsi="Times New Roman" w:cs="Times New Roman"/>
          <w:sz w:val="24"/>
          <w:szCs w:val="24"/>
        </w:rPr>
        <w:t>(3)</w:t>
      </w:r>
      <w:r w:rsidR="00AD283B" w:rsidRPr="007A4330">
        <w:rPr>
          <w:rFonts w:ascii="Times New Roman" w:hAnsi="Times New Roman" w:cs="Times New Roman"/>
          <w:sz w:val="24"/>
          <w:szCs w:val="24"/>
        </w:rPr>
        <w:t xml:space="preserve"> </w:t>
      </w:r>
      <w:r w:rsidR="00AF61B3" w:rsidRPr="007A4330">
        <w:rPr>
          <w:rFonts w:ascii="Times New Roman" w:hAnsi="Times New Roman" w:cs="Times New Roman"/>
          <w:sz w:val="24"/>
          <w:szCs w:val="24"/>
        </w:rPr>
        <w:t xml:space="preserve">Sotsiaalkindlustusamet kontrollib sotsiaalkaitse infosüsteemi andmete alusel isiku vastavust käesoleva paragrahvi lõikes 2 </w:t>
      </w:r>
      <w:r w:rsidR="00A71D1C" w:rsidRPr="007A4330">
        <w:rPr>
          <w:rFonts w:ascii="Times New Roman" w:hAnsi="Times New Roman" w:cs="Times New Roman"/>
          <w:sz w:val="24"/>
          <w:szCs w:val="24"/>
        </w:rPr>
        <w:t>sätes</w:t>
      </w:r>
      <w:r w:rsidR="00AF61B3" w:rsidRPr="007A4330">
        <w:rPr>
          <w:rFonts w:ascii="Times New Roman" w:hAnsi="Times New Roman" w:cs="Times New Roman"/>
          <w:sz w:val="24"/>
          <w:szCs w:val="24"/>
        </w:rPr>
        <w:t>tatud tingimustele.</w:t>
      </w:r>
    </w:p>
    <w:p w14:paraId="3A0F1667" w14:textId="1DF98AA1" w:rsidR="000A4943" w:rsidRPr="007A4330" w:rsidRDefault="000A4943" w:rsidP="000A7F87">
      <w:pPr>
        <w:spacing w:after="0" w:line="240" w:lineRule="auto"/>
        <w:jc w:val="both"/>
        <w:rPr>
          <w:rFonts w:ascii="Times New Roman" w:hAnsi="Times New Roman" w:cs="Times New Roman"/>
          <w:sz w:val="24"/>
          <w:szCs w:val="24"/>
        </w:rPr>
      </w:pPr>
    </w:p>
    <w:p w14:paraId="01CF04F3" w14:textId="02994D4E" w:rsidR="0082637C" w:rsidRPr="007A4330" w:rsidRDefault="00A26EB0" w:rsidP="000A7F87">
      <w:pPr>
        <w:spacing w:after="0" w:line="240" w:lineRule="auto"/>
        <w:jc w:val="both"/>
        <w:rPr>
          <w:rFonts w:ascii="Times New Roman" w:hAnsi="Times New Roman" w:cs="Times New Roman"/>
          <w:sz w:val="24"/>
          <w:szCs w:val="24"/>
        </w:rPr>
      </w:pPr>
      <w:commentRangeStart w:id="7"/>
      <w:r w:rsidRPr="007A4330">
        <w:rPr>
          <w:rFonts w:ascii="Times New Roman" w:hAnsi="Times New Roman" w:cs="Times New Roman"/>
          <w:sz w:val="24"/>
          <w:szCs w:val="24"/>
        </w:rPr>
        <w:t>(4)</w:t>
      </w:r>
      <w:r w:rsidR="009C6E43" w:rsidRPr="007A4330">
        <w:rPr>
          <w:rFonts w:ascii="Times New Roman" w:hAnsi="Times New Roman" w:cs="Times New Roman"/>
          <w:sz w:val="24"/>
          <w:szCs w:val="24"/>
        </w:rPr>
        <w:t xml:space="preserve"> </w:t>
      </w:r>
      <w:r w:rsidRPr="007A4330">
        <w:rPr>
          <w:rFonts w:ascii="Times New Roman" w:hAnsi="Times New Roman" w:cs="Times New Roman"/>
          <w:sz w:val="24"/>
          <w:szCs w:val="24"/>
        </w:rPr>
        <w:t>Toetus määratakse isikutele</w:t>
      </w:r>
      <w:r w:rsidR="00F07CA5" w:rsidRPr="007A4330">
        <w:rPr>
          <w:rFonts w:ascii="Times New Roman" w:hAnsi="Times New Roman" w:cs="Times New Roman"/>
          <w:sz w:val="24"/>
          <w:szCs w:val="24"/>
        </w:rPr>
        <w:t xml:space="preserve"> </w:t>
      </w:r>
      <w:r w:rsidRPr="007A4330">
        <w:rPr>
          <w:rFonts w:ascii="Times New Roman" w:hAnsi="Times New Roman" w:cs="Times New Roman"/>
          <w:sz w:val="24"/>
          <w:szCs w:val="24"/>
        </w:rPr>
        <w:t>Sotsiaalkindlustusameti toiminguga</w:t>
      </w:r>
      <w:r w:rsidR="00F07CA5" w:rsidRPr="007A4330">
        <w:rPr>
          <w:rFonts w:ascii="Times New Roman" w:hAnsi="Times New Roman" w:cs="Times New Roman"/>
          <w:sz w:val="24"/>
          <w:szCs w:val="24"/>
        </w:rPr>
        <w:t xml:space="preserve">. </w:t>
      </w:r>
      <w:commentRangeEnd w:id="7"/>
      <w:r w:rsidR="003B3C1F">
        <w:rPr>
          <w:rStyle w:val="Kommentaariviide"/>
        </w:rPr>
        <w:commentReference w:id="7"/>
      </w:r>
    </w:p>
    <w:p w14:paraId="1DBBB412" w14:textId="77777777" w:rsidR="00932F64" w:rsidRPr="007A4330" w:rsidRDefault="00932F64" w:rsidP="000A7F87">
      <w:pPr>
        <w:spacing w:after="0" w:line="240" w:lineRule="auto"/>
        <w:jc w:val="both"/>
        <w:rPr>
          <w:rFonts w:ascii="Times New Roman" w:hAnsi="Times New Roman" w:cs="Times New Roman"/>
          <w:sz w:val="24"/>
          <w:szCs w:val="24"/>
        </w:rPr>
      </w:pPr>
    </w:p>
    <w:p w14:paraId="22A35692" w14:textId="5F413632" w:rsidR="00262FDE" w:rsidRDefault="00262FDE" w:rsidP="000A7F87">
      <w:pPr>
        <w:spacing w:after="0" w:line="240" w:lineRule="auto"/>
        <w:jc w:val="both"/>
        <w:rPr>
          <w:rFonts w:ascii="Times New Roman" w:hAnsi="Times New Roman" w:cs="Times New Roman"/>
          <w:sz w:val="24"/>
          <w:szCs w:val="24"/>
        </w:rPr>
      </w:pPr>
      <w:r w:rsidRPr="007A4330">
        <w:rPr>
          <w:rFonts w:ascii="Times New Roman" w:hAnsi="Times New Roman" w:cs="Times New Roman"/>
          <w:sz w:val="24"/>
          <w:szCs w:val="24"/>
        </w:rPr>
        <w:t xml:space="preserve">(5) Sotsiaalkindlustusamet teeb </w:t>
      </w:r>
      <w:commentRangeStart w:id="8"/>
      <w:r w:rsidRPr="007A4330">
        <w:rPr>
          <w:rFonts w:ascii="Times New Roman" w:hAnsi="Times New Roman" w:cs="Times New Roman"/>
          <w:sz w:val="24"/>
          <w:szCs w:val="24"/>
        </w:rPr>
        <w:t xml:space="preserve">toetuse määramise toimingu </w:t>
      </w:r>
      <w:commentRangeEnd w:id="8"/>
      <w:r w:rsidR="003B3C1F">
        <w:rPr>
          <w:rStyle w:val="Kommentaariviide"/>
        </w:rPr>
        <w:commentReference w:id="8"/>
      </w:r>
      <w:r w:rsidRPr="007A4330">
        <w:rPr>
          <w:rFonts w:ascii="Times New Roman" w:hAnsi="Times New Roman" w:cs="Times New Roman"/>
          <w:sz w:val="24"/>
          <w:szCs w:val="24"/>
        </w:rPr>
        <w:t>teatavaks isiku e-posti aadressil või sotsiaalseadustiku üldosa seaduse § 27 lõike 1 punktides 2–4 nimetatud viisil.</w:t>
      </w:r>
    </w:p>
    <w:p w14:paraId="601277D0" w14:textId="77777777" w:rsidR="00E071D3" w:rsidRPr="007A4330" w:rsidRDefault="00E071D3" w:rsidP="000A7F87">
      <w:pPr>
        <w:spacing w:after="0" w:line="240" w:lineRule="auto"/>
        <w:jc w:val="both"/>
        <w:rPr>
          <w:rFonts w:ascii="Times New Roman" w:hAnsi="Times New Roman" w:cs="Times New Roman"/>
          <w:sz w:val="24"/>
          <w:szCs w:val="24"/>
        </w:rPr>
      </w:pPr>
    </w:p>
    <w:p w14:paraId="2B6FE9C9" w14:textId="1288DC01" w:rsidR="00781322" w:rsidRPr="007A4330" w:rsidRDefault="009279FE" w:rsidP="00EB3EED">
      <w:pPr>
        <w:spacing w:after="0" w:line="240" w:lineRule="auto"/>
        <w:jc w:val="both"/>
        <w:rPr>
          <w:rFonts w:ascii="Times New Roman" w:hAnsi="Times New Roman" w:cs="Times New Roman"/>
          <w:sz w:val="24"/>
          <w:szCs w:val="24"/>
        </w:rPr>
      </w:pPr>
      <w:r w:rsidRPr="007A4330">
        <w:rPr>
          <w:rFonts w:ascii="Times New Roman" w:hAnsi="Times New Roman" w:cs="Times New Roman"/>
          <w:sz w:val="24"/>
          <w:szCs w:val="24"/>
        </w:rPr>
        <w:t xml:space="preserve">(6) </w:t>
      </w:r>
      <w:r w:rsidR="00414D26" w:rsidRPr="007A4330">
        <w:rPr>
          <w:rFonts w:ascii="Times New Roman" w:hAnsi="Times New Roman" w:cs="Times New Roman"/>
          <w:sz w:val="24"/>
          <w:szCs w:val="24"/>
        </w:rPr>
        <w:t xml:space="preserve">Toetus makstakse välja hiljemalt 2025. aasta 31. märtsiks sotsiaalseadustiku üldosa seaduse §-s 28 sätestatud korras, arvestades puuetega inimeste sotsiaaltoetuste seaduses sätestatut. Kui isiku </w:t>
      </w:r>
      <w:r w:rsidR="00A54086">
        <w:rPr>
          <w:rFonts w:ascii="Times New Roman" w:hAnsi="Times New Roman" w:cs="Times New Roman"/>
          <w:sz w:val="24"/>
          <w:szCs w:val="24"/>
        </w:rPr>
        <w:t xml:space="preserve">vastavus </w:t>
      </w:r>
      <w:r w:rsidR="00414D26" w:rsidRPr="007A4330">
        <w:rPr>
          <w:rFonts w:ascii="Times New Roman" w:hAnsi="Times New Roman" w:cs="Times New Roman"/>
          <w:sz w:val="24"/>
          <w:szCs w:val="24"/>
        </w:rPr>
        <w:t>toetuse saamise tingimustele tuvastatakse hiljem, makstakse toetus välja tagantjärele.</w:t>
      </w:r>
    </w:p>
    <w:p w14:paraId="109512F8" w14:textId="77777777" w:rsidR="00932F64" w:rsidRPr="007A4330" w:rsidRDefault="00932F64" w:rsidP="00EB3EED">
      <w:pPr>
        <w:spacing w:after="0" w:line="240" w:lineRule="auto"/>
        <w:jc w:val="both"/>
        <w:rPr>
          <w:rFonts w:ascii="Times New Roman" w:hAnsi="Times New Roman" w:cs="Times New Roman"/>
          <w:sz w:val="24"/>
          <w:szCs w:val="24"/>
        </w:rPr>
      </w:pPr>
    </w:p>
    <w:p w14:paraId="3C132AD1" w14:textId="0774C9C4" w:rsidR="00137C49" w:rsidRDefault="00137C49" w:rsidP="00EB3EED">
      <w:pPr>
        <w:spacing w:after="0" w:line="240" w:lineRule="auto"/>
        <w:jc w:val="both"/>
        <w:rPr>
          <w:rFonts w:ascii="Times New Roman" w:hAnsi="Times New Roman" w:cs="Times New Roman"/>
          <w:sz w:val="24"/>
          <w:szCs w:val="24"/>
        </w:rPr>
      </w:pPr>
      <w:r w:rsidRPr="007A4330">
        <w:rPr>
          <w:rFonts w:ascii="Times New Roman" w:hAnsi="Times New Roman" w:cs="Times New Roman"/>
          <w:sz w:val="24"/>
          <w:szCs w:val="24"/>
        </w:rPr>
        <w:t>(7) Toetuse kulud kaetakse riigieelarvest</w:t>
      </w:r>
      <w:r w:rsidRPr="007A4330" w:rsidDel="005A40C4">
        <w:rPr>
          <w:rFonts w:ascii="Times New Roman" w:hAnsi="Times New Roman" w:cs="Times New Roman"/>
          <w:sz w:val="24"/>
          <w:szCs w:val="24"/>
        </w:rPr>
        <w:t>.</w:t>
      </w:r>
      <w:r w:rsidRPr="007A4330">
        <w:rPr>
          <w:rFonts w:ascii="Times New Roman" w:hAnsi="Times New Roman" w:cs="Times New Roman"/>
          <w:sz w:val="24"/>
          <w:szCs w:val="24"/>
        </w:rPr>
        <w:t>“</w:t>
      </w:r>
      <w:r w:rsidR="00F546EA">
        <w:rPr>
          <w:rFonts w:ascii="Times New Roman" w:hAnsi="Times New Roman" w:cs="Times New Roman"/>
          <w:sz w:val="24"/>
          <w:szCs w:val="24"/>
        </w:rPr>
        <w:t>;</w:t>
      </w:r>
    </w:p>
    <w:p w14:paraId="63354B4A" w14:textId="77777777" w:rsidR="00932F64" w:rsidRDefault="00932F64" w:rsidP="00EB3EED">
      <w:pPr>
        <w:spacing w:after="0" w:line="240" w:lineRule="auto"/>
        <w:jc w:val="both"/>
        <w:rPr>
          <w:rFonts w:ascii="Times New Roman" w:hAnsi="Times New Roman" w:cs="Times New Roman"/>
          <w:sz w:val="24"/>
          <w:szCs w:val="24"/>
        </w:rPr>
      </w:pPr>
    </w:p>
    <w:p w14:paraId="54D33F17" w14:textId="7DB13CB6" w:rsidR="005E0F50" w:rsidRDefault="00781322" w:rsidP="000A7F87">
      <w:pPr>
        <w:spacing w:after="0" w:line="240" w:lineRule="auto"/>
        <w:jc w:val="both"/>
        <w:rPr>
          <w:rFonts w:ascii="Times New Roman" w:hAnsi="Times New Roman" w:cs="Times New Roman"/>
          <w:sz w:val="24"/>
          <w:szCs w:val="24"/>
        </w:rPr>
      </w:pPr>
      <w:r w:rsidRPr="00090E5B">
        <w:rPr>
          <w:rFonts w:ascii="Times New Roman" w:hAnsi="Times New Roman" w:cs="Times New Roman"/>
          <w:b/>
          <w:sz w:val="24"/>
          <w:szCs w:val="24"/>
        </w:rPr>
        <w:t>1</w:t>
      </w:r>
      <w:r w:rsidR="001C39C0">
        <w:rPr>
          <w:rFonts w:ascii="Times New Roman" w:hAnsi="Times New Roman" w:cs="Times New Roman"/>
          <w:b/>
          <w:sz w:val="24"/>
          <w:szCs w:val="24"/>
        </w:rPr>
        <w:t>5</w:t>
      </w:r>
      <w:r w:rsidRPr="00090E5B">
        <w:rPr>
          <w:rFonts w:ascii="Times New Roman" w:hAnsi="Times New Roman" w:cs="Times New Roman"/>
          <w:b/>
          <w:sz w:val="24"/>
          <w:szCs w:val="24"/>
        </w:rPr>
        <w:t>)</w:t>
      </w:r>
      <w:r w:rsidRPr="00090E5B">
        <w:rPr>
          <w:rFonts w:ascii="Times New Roman" w:hAnsi="Times New Roman" w:cs="Times New Roman"/>
          <w:sz w:val="24"/>
          <w:szCs w:val="24"/>
        </w:rPr>
        <w:t xml:space="preserve"> </w:t>
      </w:r>
      <w:r w:rsidR="000B4D18" w:rsidRPr="00090E5B">
        <w:rPr>
          <w:rFonts w:ascii="Times New Roman" w:hAnsi="Times New Roman" w:cs="Times New Roman"/>
          <w:sz w:val="24"/>
          <w:szCs w:val="24"/>
        </w:rPr>
        <w:t>seadust täiendatakse</w:t>
      </w:r>
      <w:r w:rsidR="003D79F1" w:rsidRPr="00090E5B">
        <w:rPr>
          <w:rFonts w:ascii="Times New Roman" w:hAnsi="Times New Roman" w:cs="Times New Roman"/>
          <w:sz w:val="24"/>
          <w:szCs w:val="24"/>
        </w:rPr>
        <w:t xml:space="preserve"> </w:t>
      </w:r>
      <w:r w:rsidR="000B4D18" w:rsidRPr="00090E5B">
        <w:rPr>
          <w:rFonts w:ascii="Times New Roman" w:hAnsi="Times New Roman" w:cs="Times New Roman"/>
          <w:sz w:val="24"/>
          <w:szCs w:val="24"/>
        </w:rPr>
        <w:t>§</w:t>
      </w:r>
      <w:r w:rsidR="003D79F1" w:rsidRPr="00090E5B">
        <w:rPr>
          <w:rFonts w:ascii="Times New Roman" w:hAnsi="Times New Roman" w:cs="Times New Roman"/>
          <w:sz w:val="24"/>
          <w:szCs w:val="24"/>
        </w:rPr>
        <w:t>-ga</w:t>
      </w:r>
      <w:r w:rsidR="000B4D18" w:rsidRPr="00090E5B">
        <w:rPr>
          <w:rFonts w:ascii="Times New Roman" w:hAnsi="Times New Roman" w:cs="Times New Roman"/>
          <w:sz w:val="24"/>
          <w:szCs w:val="24"/>
        </w:rPr>
        <w:t xml:space="preserve"> </w:t>
      </w:r>
      <w:r w:rsidR="00FF2A64" w:rsidRPr="00090E5B">
        <w:rPr>
          <w:rFonts w:ascii="Times New Roman" w:hAnsi="Times New Roman" w:cs="Times New Roman"/>
          <w:sz w:val="24"/>
          <w:szCs w:val="24"/>
        </w:rPr>
        <w:t>2</w:t>
      </w:r>
      <w:r w:rsidR="000B4D18" w:rsidRPr="00090E5B">
        <w:rPr>
          <w:rFonts w:ascii="Times New Roman" w:hAnsi="Times New Roman" w:cs="Times New Roman"/>
          <w:sz w:val="24"/>
          <w:szCs w:val="24"/>
        </w:rPr>
        <w:t>5</w:t>
      </w:r>
      <w:r w:rsidR="00B8160C" w:rsidRPr="00090E5B">
        <w:rPr>
          <w:rFonts w:ascii="Times New Roman" w:hAnsi="Times New Roman" w:cs="Times New Roman"/>
          <w:sz w:val="24"/>
          <w:szCs w:val="24"/>
          <w:vertAlign w:val="superscript"/>
        </w:rPr>
        <w:t>4</w:t>
      </w:r>
      <w:r w:rsidR="000B4D18" w:rsidRPr="00090E5B">
        <w:rPr>
          <w:rFonts w:ascii="Times New Roman" w:hAnsi="Times New Roman" w:cs="Times New Roman"/>
          <w:sz w:val="24"/>
          <w:szCs w:val="24"/>
        </w:rPr>
        <w:t xml:space="preserve"> </w:t>
      </w:r>
      <w:r w:rsidR="003D79F1" w:rsidRPr="00090E5B">
        <w:rPr>
          <w:rFonts w:ascii="Times New Roman" w:hAnsi="Times New Roman" w:cs="Times New Roman"/>
          <w:sz w:val="24"/>
          <w:szCs w:val="24"/>
        </w:rPr>
        <w:t>järgmises sõnastuses:</w:t>
      </w:r>
      <w:r w:rsidR="003D79F1">
        <w:rPr>
          <w:rFonts w:ascii="Times New Roman" w:hAnsi="Times New Roman" w:cs="Times New Roman"/>
          <w:sz w:val="24"/>
          <w:szCs w:val="24"/>
        </w:rPr>
        <w:t xml:space="preserve"> </w:t>
      </w:r>
    </w:p>
    <w:p w14:paraId="0ADB9B63" w14:textId="77777777" w:rsidR="003D79F1" w:rsidRDefault="003D79F1" w:rsidP="000A7F87">
      <w:pPr>
        <w:spacing w:after="0" w:line="240" w:lineRule="auto"/>
        <w:jc w:val="both"/>
        <w:rPr>
          <w:rFonts w:ascii="Times New Roman" w:hAnsi="Times New Roman" w:cs="Times New Roman"/>
          <w:sz w:val="24"/>
          <w:szCs w:val="24"/>
        </w:rPr>
      </w:pPr>
    </w:p>
    <w:p w14:paraId="34A3DD1D" w14:textId="3B9571B2" w:rsidR="008A5D68" w:rsidRPr="00586D0F" w:rsidRDefault="008A5D68" w:rsidP="000A7F87">
      <w:pPr>
        <w:spacing w:after="0" w:line="240" w:lineRule="auto"/>
        <w:jc w:val="both"/>
        <w:rPr>
          <w:rFonts w:ascii="Times New Roman" w:hAnsi="Times New Roman" w:cs="Times New Roman"/>
          <w:b/>
          <w:sz w:val="24"/>
          <w:szCs w:val="24"/>
        </w:rPr>
      </w:pPr>
      <w:r w:rsidRPr="00F13F93">
        <w:rPr>
          <w:rFonts w:ascii="Times New Roman" w:hAnsi="Times New Roman" w:cs="Times New Roman"/>
          <w:sz w:val="24"/>
          <w:szCs w:val="24"/>
        </w:rPr>
        <w:lastRenderedPageBreak/>
        <w:t>„</w:t>
      </w:r>
      <w:r w:rsidRPr="00586D0F">
        <w:rPr>
          <w:rFonts w:ascii="Times New Roman" w:hAnsi="Times New Roman" w:cs="Times New Roman"/>
          <w:b/>
          <w:sz w:val="24"/>
          <w:szCs w:val="24"/>
        </w:rPr>
        <w:t>§</w:t>
      </w:r>
      <w:r w:rsidR="009135BA" w:rsidRPr="00586D0F">
        <w:rPr>
          <w:rFonts w:ascii="Times New Roman" w:hAnsi="Times New Roman" w:cs="Times New Roman"/>
          <w:b/>
          <w:sz w:val="24"/>
          <w:szCs w:val="24"/>
        </w:rPr>
        <w:t xml:space="preserve"> </w:t>
      </w:r>
      <w:r w:rsidRPr="00586D0F">
        <w:rPr>
          <w:rFonts w:ascii="Times New Roman" w:hAnsi="Times New Roman" w:cs="Times New Roman"/>
          <w:b/>
          <w:sz w:val="24"/>
          <w:szCs w:val="24"/>
        </w:rPr>
        <w:t>25</w:t>
      </w:r>
      <w:r w:rsidR="00D82ABD" w:rsidRPr="00586D0F">
        <w:rPr>
          <w:rFonts w:ascii="Times New Roman" w:hAnsi="Times New Roman" w:cs="Times New Roman"/>
          <w:b/>
          <w:sz w:val="24"/>
          <w:szCs w:val="24"/>
          <w:vertAlign w:val="superscript"/>
        </w:rPr>
        <w:t>4</w:t>
      </w:r>
      <w:r w:rsidR="009135BA" w:rsidRPr="00586D0F">
        <w:rPr>
          <w:rFonts w:ascii="Times New Roman" w:hAnsi="Times New Roman" w:cs="Times New Roman"/>
          <w:b/>
          <w:sz w:val="24"/>
          <w:szCs w:val="24"/>
        </w:rPr>
        <w:t>.</w:t>
      </w:r>
      <w:r w:rsidRPr="00586D0F">
        <w:rPr>
          <w:rFonts w:ascii="Times New Roman" w:hAnsi="Times New Roman" w:cs="Times New Roman"/>
          <w:b/>
          <w:sz w:val="24"/>
          <w:szCs w:val="24"/>
        </w:rPr>
        <w:t xml:space="preserve"> </w:t>
      </w:r>
      <w:r w:rsidR="00E1718C" w:rsidRPr="00586D0F">
        <w:rPr>
          <w:rFonts w:ascii="Times New Roman" w:hAnsi="Times New Roman" w:cs="Times New Roman"/>
          <w:b/>
          <w:sz w:val="24"/>
          <w:szCs w:val="24"/>
        </w:rPr>
        <w:t>Puudega lapse vanuse</w:t>
      </w:r>
      <w:r w:rsidR="00EF6294">
        <w:rPr>
          <w:rFonts w:ascii="Times New Roman" w:hAnsi="Times New Roman" w:cs="Times New Roman"/>
          <w:b/>
          <w:sz w:val="24"/>
          <w:szCs w:val="24"/>
        </w:rPr>
        <w:t>piiri</w:t>
      </w:r>
      <w:r w:rsidR="00E1718C" w:rsidRPr="00586D0F">
        <w:rPr>
          <w:rFonts w:ascii="Times New Roman" w:hAnsi="Times New Roman" w:cs="Times New Roman"/>
          <w:b/>
          <w:sz w:val="24"/>
          <w:szCs w:val="24"/>
        </w:rPr>
        <w:t xml:space="preserve"> muutmine</w:t>
      </w:r>
    </w:p>
    <w:p w14:paraId="521F19CB" w14:textId="77777777" w:rsidR="009135BA" w:rsidRDefault="009135BA" w:rsidP="000A7F87">
      <w:pPr>
        <w:spacing w:after="0" w:line="240" w:lineRule="auto"/>
        <w:jc w:val="both"/>
        <w:rPr>
          <w:rFonts w:ascii="Times New Roman" w:hAnsi="Times New Roman" w:cs="Times New Roman"/>
          <w:sz w:val="24"/>
          <w:szCs w:val="24"/>
        </w:rPr>
      </w:pPr>
    </w:p>
    <w:p w14:paraId="13F03DB7" w14:textId="404842E0" w:rsidR="00237454" w:rsidRDefault="00891AF0" w:rsidP="000A7F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FF2A64">
        <w:rPr>
          <w:rFonts w:ascii="Times New Roman" w:hAnsi="Times New Roman" w:cs="Times New Roman"/>
          <w:sz w:val="24"/>
          <w:szCs w:val="24"/>
        </w:rPr>
        <w:t xml:space="preserve"> </w:t>
      </w:r>
      <w:r w:rsidR="00C81F35">
        <w:rPr>
          <w:rFonts w:ascii="Times New Roman" w:hAnsi="Times New Roman" w:cs="Times New Roman"/>
          <w:sz w:val="24"/>
          <w:szCs w:val="24"/>
        </w:rPr>
        <w:t xml:space="preserve">Vähemalt </w:t>
      </w:r>
      <w:r w:rsidR="00237454">
        <w:rPr>
          <w:rFonts w:ascii="Times New Roman" w:hAnsi="Times New Roman" w:cs="Times New Roman"/>
          <w:sz w:val="24"/>
          <w:szCs w:val="24"/>
        </w:rPr>
        <w:t>16-</w:t>
      </w:r>
      <w:r w:rsidR="00C81F35">
        <w:rPr>
          <w:rFonts w:ascii="Times New Roman" w:hAnsi="Times New Roman" w:cs="Times New Roman"/>
          <w:sz w:val="24"/>
          <w:szCs w:val="24"/>
        </w:rPr>
        <w:t>aastas</w:t>
      </w:r>
      <w:r w:rsidR="00220805">
        <w:rPr>
          <w:rFonts w:ascii="Times New Roman" w:hAnsi="Times New Roman" w:cs="Times New Roman"/>
          <w:sz w:val="24"/>
          <w:szCs w:val="24"/>
        </w:rPr>
        <w:t>ele lapsele</w:t>
      </w:r>
      <w:r w:rsidR="0058493D">
        <w:rPr>
          <w:rFonts w:ascii="Times New Roman" w:hAnsi="Times New Roman" w:cs="Times New Roman"/>
          <w:sz w:val="24"/>
          <w:szCs w:val="24"/>
        </w:rPr>
        <w:t xml:space="preserve">, kellel oli </w:t>
      </w:r>
      <w:r w:rsidR="00E57346">
        <w:rPr>
          <w:rFonts w:ascii="Times New Roman" w:hAnsi="Times New Roman" w:cs="Times New Roman"/>
          <w:sz w:val="24"/>
          <w:szCs w:val="24"/>
        </w:rPr>
        <w:t xml:space="preserve">tuvastatud puude raskusaste ja </w:t>
      </w:r>
      <w:r w:rsidR="0058493D">
        <w:rPr>
          <w:rFonts w:ascii="Times New Roman" w:hAnsi="Times New Roman" w:cs="Times New Roman"/>
          <w:sz w:val="24"/>
          <w:szCs w:val="24"/>
        </w:rPr>
        <w:t>m</w:t>
      </w:r>
      <w:r w:rsidR="00590E93">
        <w:rPr>
          <w:rFonts w:ascii="Times New Roman" w:hAnsi="Times New Roman" w:cs="Times New Roman"/>
          <w:sz w:val="24"/>
          <w:szCs w:val="24"/>
        </w:rPr>
        <w:t xml:space="preserve">ääratud puudega tööealise inimese </w:t>
      </w:r>
      <w:r w:rsidR="00E57346">
        <w:rPr>
          <w:rFonts w:ascii="Times New Roman" w:hAnsi="Times New Roman" w:cs="Times New Roman"/>
          <w:sz w:val="24"/>
          <w:szCs w:val="24"/>
        </w:rPr>
        <w:t xml:space="preserve">toetus </w:t>
      </w:r>
      <w:r w:rsidR="000E6C9F">
        <w:rPr>
          <w:rFonts w:ascii="Times New Roman" w:hAnsi="Times New Roman" w:cs="Times New Roman"/>
          <w:sz w:val="24"/>
          <w:szCs w:val="24"/>
        </w:rPr>
        <w:t>enne</w:t>
      </w:r>
      <w:r w:rsidR="00C65764">
        <w:rPr>
          <w:rFonts w:ascii="Times New Roman" w:hAnsi="Times New Roman" w:cs="Times New Roman"/>
          <w:sz w:val="24"/>
          <w:szCs w:val="24"/>
        </w:rPr>
        <w:t xml:space="preserve"> </w:t>
      </w:r>
      <w:r w:rsidR="000E6C9F">
        <w:rPr>
          <w:rFonts w:ascii="Times New Roman" w:hAnsi="Times New Roman" w:cs="Times New Roman"/>
          <w:sz w:val="24"/>
          <w:szCs w:val="24"/>
        </w:rPr>
        <w:t>2027</w:t>
      </w:r>
      <w:r w:rsidR="00C65764">
        <w:rPr>
          <w:rFonts w:ascii="Times New Roman" w:hAnsi="Times New Roman" w:cs="Times New Roman"/>
          <w:sz w:val="24"/>
          <w:szCs w:val="24"/>
        </w:rPr>
        <w:t>.</w:t>
      </w:r>
      <w:r w:rsidR="0049737B">
        <w:rPr>
          <w:rFonts w:ascii="Times New Roman" w:hAnsi="Times New Roman" w:cs="Times New Roman"/>
          <w:sz w:val="24"/>
          <w:szCs w:val="24"/>
        </w:rPr>
        <w:t xml:space="preserve"> </w:t>
      </w:r>
      <w:r w:rsidR="00C65764">
        <w:rPr>
          <w:rFonts w:ascii="Times New Roman" w:hAnsi="Times New Roman" w:cs="Times New Roman"/>
          <w:sz w:val="24"/>
          <w:szCs w:val="24"/>
        </w:rPr>
        <w:t>a</w:t>
      </w:r>
      <w:r w:rsidR="00BA2432">
        <w:rPr>
          <w:rFonts w:ascii="Times New Roman" w:hAnsi="Times New Roman" w:cs="Times New Roman"/>
          <w:sz w:val="24"/>
          <w:szCs w:val="24"/>
        </w:rPr>
        <w:t>asta</w:t>
      </w:r>
      <w:r w:rsidR="00C65764">
        <w:rPr>
          <w:rFonts w:ascii="Times New Roman" w:hAnsi="Times New Roman" w:cs="Times New Roman"/>
          <w:sz w:val="24"/>
          <w:szCs w:val="24"/>
        </w:rPr>
        <w:t xml:space="preserve"> 1. veebruari,</w:t>
      </w:r>
      <w:r w:rsidR="007970B6">
        <w:rPr>
          <w:rFonts w:ascii="Times New Roman" w:hAnsi="Times New Roman" w:cs="Times New Roman"/>
          <w:sz w:val="24"/>
          <w:szCs w:val="24"/>
        </w:rPr>
        <w:t xml:space="preserve"> </w:t>
      </w:r>
      <w:r w:rsidR="000E6C9F">
        <w:rPr>
          <w:rFonts w:ascii="Times New Roman" w:hAnsi="Times New Roman" w:cs="Times New Roman"/>
          <w:sz w:val="24"/>
          <w:szCs w:val="24"/>
        </w:rPr>
        <w:t>makstakse</w:t>
      </w:r>
      <w:r w:rsidR="000D5C8D">
        <w:rPr>
          <w:rFonts w:ascii="Times New Roman" w:hAnsi="Times New Roman" w:cs="Times New Roman"/>
          <w:sz w:val="24"/>
          <w:szCs w:val="24"/>
        </w:rPr>
        <w:t xml:space="preserve"> toetust</w:t>
      </w:r>
      <w:r w:rsidR="006343E3">
        <w:rPr>
          <w:rFonts w:ascii="Times New Roman" w:hAnsi="Times New Roman" w:cs="Times New Roman"/>
          <w:sz w:val="24"/>
          <w:szCs w:val="24"/>
        </w:rPr>
        <w:t xml:space="preserve"> </w:t>
      </w:r>
      <w:r w:rsidR="000D5C8D">
        <w:rPr>
          <w:rFonts w:ascii="Times New Roman" w:hAnsi="Times New Roman" w:cs="Times New Roman"/>
          <w:sz w:val="24"/>
          <w:szCs w:val="24"/>
        </w:rPr>
        <w:t xml:space="preserve">kuni toetuse määramise </w:t>
      </w:r>
      <w:r w:rsidR="001A0E07">
        <w:rPr>
          <w:rFonts w:ascii="Times New Roman" w:hAnsi="Times New Roman" w:cs="Times New Roman"/>
          <w:sz w:val="24"/>
          <w:szCs w:val="24"/>
        </w:rPr>
        <w:t xml:space="preserve">otsuse </w:t>
      </w:r>
      <w:r w:rsidR="001A0E07" w:rsidRPr="009F26A2">
        <w:rPr>
          <w:rFonts w:ascii="Times New Roman" w:hAnsi="Times New Roman" w:cs="Times New Roman"/>
          <w:sz w:val="24"/>
          <w:szCs w:val="24"/>
        </w:rPr>
        <w:t>kehtivuse</w:t>
      </w:r>
      <w:r w:rsidR="001A0E07">
        <w:rPr>
          <w:rFonts w:ascii="Times New Roman" w:hAnsi="Times New Roman" w:cs="Times New Roman"/>
          <w:sz w:val="24"/>
          <w:szCs w:val="24"/>
        </w:rPr>
        <w:t xml:space="preserve"> lõp</w:t>
      </w:r>
      <w:r w:rsidR="00280747">
        <w:rPr>
          <w:rFonts w:ascii="Times New Roman" w:hAnsi="Times New Roman" w:cs="Times New Roman"/>
          <w:sz w:val="24"/>
          <w:szCs w:val="24"/>
        </w:rPr>
        <w:t xml:space="preserve">pemiseni. </w:t>
      </w:r>
    </w:p>
    <w:p w14:paraId="17D7B340" w14:textId="77777777" w:rsidR="00BA62E4" w:rsidRDefault="00BA62E4" w:rsidP="000A7F87">
      <w:pPr>
        <w:spacing w:after="0" w:line="240" w:lineRule="auto"/>
        <w:jc w:val="both"/>
        <w:rPr>
          <w:rFonts w:ascii="Times New Roman" w:hAnsi="Times New Roman" w:cs="Times New Roman"/>
          <w:sz w:val="24"/>
          <w:szCs w:val="24"/>
        </w:rPr>
      </w:pPr>
    </w:p>
    <w:p w14:paraId="378F4B89" w14:textId="692C813B" w:rsidR="00B92D5C" w:rsidRDefault="00327F0C" w:rsidP="000A7F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Käesoleva seaduse kuni 2027.</w:t>
      </w:r>
      <w:r w:rsidR="00584540">
        <w:rPr>
          <w:rFonts w:ascii="Times New Roman" w:hAnsi="Times New Roman" w:cs="Times New Roman"/>
          <w:sz w:val="24"/>
          <w:szCs w:val="24"/>
        </w:rPr>
        <w:t xml:space="preserve"> </w:t>
      </w:r>
      <w:r>
        <w:rPr>
          <w:rFonts w:ascii="Times New Roman" w:hAnsi="Times New Roman" w:cs="Times New Roman"/>
          <w:sz w:val="24"/>
          <w:szCs w:val="24"/>
        </w:rPr>
        <w:t>a</w:t>
      </w:r>
      <w:r w:rsidR="00BA2432">
        <w:rPr>
          <w:rFonts w:ascii="Times New Roman" w:hAnsi="Times New Roman" w:cs="Times New Roman"/>
          <w:sz w:val="24"/>
          <w:szCs w:val="24"/>
        </w:rPr>
        <w:t>asta</w:t>
      </w:r>
      <w:r w:rsidR="000C1275">
        <w:rPr>
          <w:rFonts w:ascii="Times New Roman" w:hAnsi="Times New Roman" w:cs="Times New Roman"/>
          <w:sz w:val="24"/>
          <w:szCs w:val="24"/>
        </w:rPr>
        <w:t xml:space="preserve"> 31. jaanuarini </w:t>
      </w:r>
      <w:r w:rsidR="00F072E6">
        <w:rPr>
          <w:rFonts w:ascii="Times New Roman" w:hAnsi="Times New Roman" w:cs="Times New Roman"/>
          <w:sz w:val="24"/>
          <w:szCs w:val="24"/>
        </w:rPr>
        <w:t xml:space="preserve">kehtinud redaktsiooni kohaldatakse </w:t>
      </w:r>
      <w:r w:rsidR="000C1275">
        <w:rPr>
          <w:rFonts w:ascii="Times New Roman" w:hAnsi="Times New Roman" w:cs="Times New Roman"/>
          <w:sz w:val="24"/>
          <w:szCs w:val="24"/>
        </w:rPr>
        <w:t>puude rasku</w:t>
      </w:r>
      <w:r w:rsidR="009E11FD">
        <w:rPr>
          <w:rFonts w:ascii="Times New Roman" w:hAnsi="Times New Roman" w:cs="Times New Roman"/>
          <w:sz w:val="24"/>
          <w:szCs w:val="24"/>
        </w:rPr>
        <w:t>s</w:t>
      </w:r>
      <w:r w:rsidR="000C1275">
        <w:rPr>
          <w:rFonts w:ascii="Times New Roman" w:hAnsi="Times New Roman" w:cs="Times New Roman"/>
          <w:sz w:val="24"/>
          <w:szCs w:val="24"/>
        </w:rPr>
        <w:t>astme tuvastamisele</w:t>
      </w:r>
      <w:r w:rsidR="008B7A02">
        <w:rPr>
          <w:rFonts w:ascii="Times New Roman" w:hAnsi="Times New Roman" w:cs="Times New Roman"/>
          <w:sz w:val="24"/>
          <w:szCs w:val="24"/>
        </w:rPr>
        <w:t>:</w:t>
      </w:r>
    </w:p>
    <w:p w14:paraId="4A8846F6" w14:textId="55B1E942" w:rsidR="00B92D5C" w:rsidRDefault="00D41626" w:rsidP="000A7F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2B5B67">
        <w:rPr>
          <w:rFonts w:ascii="Times New Roman" w:hAnsi="Times New Roman" w:cs="Times New Roman"/>
          <w:sz w:val="24"/>
          <w:szCs w:val="24"/>
        </w:rPr>
        <w:t xml:space="preserve">) </w:t>
      </w:r>
      <w:r w:rsidR="000C1275" w:rsidRPr="002B5B67">
        <w:rPr>
          <w:rFonts w:ascii="Times New Roman" w:hAnsi="Times New Roman" w:cs="Times New Roman"/>
          <w:sz w:val="24"/>
          <w:szCs w:val="24"/>
        </w:rPr>
        <w:t>lapse</w:t>
      </w:r>
      <w:r w:rsidR="00DC6EDC">
        <w:rPr>
          <w:rFonts w:ascii="Times New Roman" w:hAnsi="Times New Roman" w:cs="Times New Roman"/>
          <w:sz w:val="24"/>
          <w:szCs w:val="24"/>
        </w:rPr>
        <w:t xml:space="preserve"> puhul</w:t>
      </w:r>
      <w:r w:rsidR="000C1275" w:rsidRPr="002B5B67">
        <w:rPr>
          <w:rFonts w:ascii="Times New Roman" w:hAnsi="Times New Roman" w:cs="Times New Roman"/>
          <w:sz w:val="24"/>
          <w:szCs w:val="24"/>
        </w:rPr>
        <w:t xml:space="preserve">, kes on saanud 16-aastaseks </w:t>
      </w:r>
      <w:r w:rsidR="00CC5FD9" w:rsidRPr="002B5B67">
        <w:rPr>
          <w:rFonts w:ascii="Times New Roman" w:hAnsi="Times New Roman" w:cs="Times New Roman"/>
          <w:sz w:val="24"/>
          <w:szCs w:val="24"/>
        </w:rPr>
        <w:t>ja e</w:t>
      </w:r>
      <w:r w:rsidR="00F072E6" w:rsidRPr="002B5B67">
        <w:rPr>
          <w:rFonts w:ascii="Times New Roman" w:hAnsi="Times New Roman" w:cs="Times New Roman"/>
          <w:sz w:val="24"/>
          <w:szCs w:val="24"/>
        </w:rPr>
        <w:t>sita</w:t>
      </w:r>
      <w:r w:rsidR="00CC5FD9" w:rsidRPr="002B5B67">
        <w:rPr>
          <w:rFonts w:ascii="Times New Roman" w:hAnsi="Times New Roman" w:cs="Times New Roman"/>
          <w:sz w:val="24"/>
          <w:szCs w:val="24"/>
        </w:rPr>
        <w:t>nud</w:t>
      </w:r>
      <w:r w:rsidR="00F072E6" w:rsidRPr="002B5B67">
        <w:rPr>
          <w:rFonts w:ascii="Times New Roman" w:hAnsi="Times New Roman" w:cs="Times New Roman"/>
          <w:sz w:val="24"/>
          <w:szCs w:val="24"/>
        </w:rPr>
        <w:t xml:space="preserve"> </w:t>
      </w:r>
      <w:r w:rsidR="00B334F6">
        <w:rPr>
          <w:rFonts w:ascii="Times New Roman" w:hAnsi="Times New Roman" w:cs="Times New Roman"/>
          <w:sz w:val="24"/>
          <w:szCs w:val="24"/>
        </w:rPr>
        <w:t xml:space="preserve">tööealise </w:t>
      </w:r>
      <w:r w:rsidR="00637327">
        <w:rPr>
          <w:rFonts w:ascii="Times New Roman" w:hAnsi="Times New Roman" w:cs="Times New Roman"/>
          <w:sz w:val="24"/>
          <w:szCs w:val="24"/>
        </w:rPr>
        <w:t xml:space="preserve">inimese </w:t>
      </w:r>
      <w:r w:rsidR="00F072E6" w:rsidRPr="002B5B67">
        <w:rPr>
          <w:rFonts w:ascii="Times New Roman" w:hAnsi="Times New Roman" w:cs="Times New Roman"/>
          <w:sz w:val="24"/>
          <w:szCs w:val="24"/>
        </w:rPr>
        <w:t xml:space="preserve">puude raskusastme </w:t>
      </w:r>
      <w:r w:rsidR="00F75DE3" w:rsidRPr="002B5B67">
        <w:rPr>
          <w:rFonts w:ascii="Times New Roman" w:hAnsi="Times New Roman" w:cs="Times New Roman"/>
          <w:sz w:val="24"/>
          <w:szCs w:val="24"/>
        </w:rPr>
        <w:t>tuvastamise taotluse enne 2027.</w:t>
      </w:r>
      <w:r w:rsidR="0006761F">
        <w:rPr>
          <w:rFonts w:ascii="Times New Roman" w:hAnsi="Times New Roman" w:cs="Times New Roman"/>
          <w:sz w:val="24"/>
          <w:szCs w:val="24"/>
        </w:rPr>
        <w:t xml:space="preserve"> </w:t>
      </w:r>
      <w:r w:rsidR="00F75DE3" w:rsidRPr="002B5B67">
        <w:rPr>
          <w:rFonts w:ascii="Times New Roman" w:hAnsi="Times New Roman" w:cs="Times New Roman"/>
          <w:sz w:val="24"/>
          <w:szCs w:val="24"/>
        </w:rPr>
        <w:t xml:space="preserve">aasta 1. veebruari ja kelle </w:t>
      </w:r>
      <w:r w:rsidR="00DC2E9E" w:rsidRPr="002B5B67">
        <w:rPr>
          <w:rFonts w:ascii="Times New Roman" w:hAnsi="Times New Roman" w:cs="Times New Roman"/>
          <w:sz w:val="24"/>
          <w:szCs w:val="24"/>
        </w:rPr>
        <w:t>taotluse suhtes ei ole tehtud vastavat otsust;</w:t>
      </w:r>
    </w:p>
    <w:p w14:paraId="3B0ED07E" w14:textId="44AC2E27" w:rsidR="00B92D5C" w:rsidRPr="0030127C" w:rsidRDefault="00155010" w:rsidP="000A7F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l</w:t>
      </w:r>
      <w:r w:rsidR="00D41626" w:rsidRPr="00155010">
        <w:rPr>
          <w:rFonts w:ascii="Times New Roman" w:hAnsi="Times New Roman" w:cs="Times New Roman"/>
          <w:sz w:val="24"/>
          <w:szCs w:val="24"/>
        </w:rPr>
        <w:t>aps</w:t>
      </w:r>
      <w:r>
        <w:rPr>
          <w:rFonts w:ascii="Times New Roman" w:hAnsi="Times New Roman" w:cs="Times New Roman"/>
          <w:sz w:val="24"/>
          <w:szCs w:val="24"/>
        </w:rPr>
        <w:t>e</w:t>
      </w:r>
      <w:r w:rsidR="00AB1DDD">
        <w:rPr>
          <w:rFonts w:ascii="Times New Roman" w:hAnsi="Times New Roman" w:cs="Times New Roman"/>
          <w:sz w:val="24"/>
          <w:szCs w:val="24"/>
        </w:rPr>
        <w:t xml:space="preserve"> puhul</w:t>
      </w:r>
      <w:r w:rsidR="00D41626" w:rsidRPr="00155010">
        <w:rPr>
          <w:rFonts w:ascii="Times New Roman" w:hAnsi="Times New Roman" w:cs="Times New Roman"/>
          <w:sz w:val="24"/>
          <w:szCs w:val="24"/>
        </w:rPr>
        <w:t xml:space="preserve">, kes on saanud 16-aastaseks ja </w:t>
      </w:r>
      <w:r w:rsidR="00973491" w:rsidRPr="00155010">
        <w:rPr>
          <w:rFonts w:ascii="Times New Roman" w:hAnsi="Times New Roman" w:cs="Times New Roman"/>
          <w:sz w:val="24"/>
          <w:szCs w:val="24"/>
        </w:rPr>
        <w:t>kell</w:t>
      </w:r>
      <w:r w:rsidR="00D41626" w:rsidRPr="00155010">
        <w:rPr>
          <w:rFonts w:ascii="Times New Roman" w:hAnsi="Times New Roman" w:cs="Times New Roman"/>
          <w:sz w:val="24"/>
          <w:szCs w:val="24"/>
        </w:rPr>
        <w:t>e</w:t>
      </w:r>
      <w:r w:rsidR="00973491" w:rsidRPr="00155010">
        <w:rPr>
          <w:rFonts w:ascii="Times New Roman" w:hAnsi="Times New Roman" w:cs="Times New Roman"/>
          <w:sz w:val="24"/>
          <w:szCs w:val="24"/>
        </w:rPr>
        <w:t xml:space="preserve"> </w:t>
      </w:r>
      <w:r w:rsidR="00B7660E">
        <w:rPr>
          <w:rFonts w:ascii="Times New Roman" w:hAnsi="Times New Roman" w:cs="Times New Roman"/>
          <w:sz w:val="24"/>
          <w:szCs w:val="24"/>
        </w:rPr>
        <w:t xml:space="preserve">tööealise inimese </w:t>
      </w:r>
      <w:r w:rsidR="00064C0C">
        <w:rPr>
          <w:rFonts w:ascii="Times New Roman" w:hAnsi="Times New Roman" w:cs="Times New Roman"/>
          <w:sz w:val="24"/>
          <w:szCs w:val="24"/>
        </w:rPr>
        <w:t xml:space="preserve">puude raskusastme tuvastamise </w:t>
      </w:r>
      <w:r w:rsidR="00973491" w:rsidRPr="00155010">
        <w:rPr>
          <w:rFonts w:ascii="Times New Roman" w:hAnsi="Times New Roman" w:cs="Times New Roman"/>
          <w:sz w:val="24"/>
          <w:szCs w:val="24"/>
        </w:rPr>
        <w:t>otsus</w:t>
      </w:r>
      <w:r w:rsidR="005A4905">
        <w:rPr>
          <w:rFonts w:ascii="Times New Roman" w:hAnsi="Times New Roman" w:cs="Times New Roman"/>
          <w:sz w:val="24"/>
          <w:szCs w:val="24"/>
        </w:rPr>
        <w:t>e</w:t>
      </w:r>
      <w:r w:rsidR="00973491" w:rsidRPr="00155010">
        <w:rPr>
          <w:rFonts w:ascii="Times New Roman" w:hAnsi="Times New Roman" w:cs="Times New Roman"/>
          <w:sz w:val="24"/>
          <w:szCs w:val="24"/>
        </w:rPr>
        <w:t xml:space="preserve"> </w:t>
      </w:r>
      <w:r w:rsidR="003F5DA0">
        <w:rPr>
          <w:rFonts w:ascii="Times New Roman" w:hAnsi="Times New Roman" w:cs="Times New Roman"/>
          <w:sz w:val="24"/>
          <w:szCs w:val="24"/>
        </w:rPr>
        <w:t>või töövõime vähenemise tuvastamise otsus</w:t>
      </w:r>
      <w:r w:rsidR="00C97B88">
        <w:rPr>
          <w:rFonts w:ascii="Times New Roman" w:hAnsi="Times New Roman" w:cs="Times New Roman"/>
          <w:sz w:val="24"/>
          <w:szCs w:val="24"/>
        </w:rPr>
        <w:t>e</w:t>
      </w:r>
      <w:r w:rsidR="003F5DA0">
        <w:rPr>
          <w:rFonts w:ascii="Times New Roman" w:hAnsi="Times New Roman" w:cs="Times New Roman"/>
          <w:sz w:val="24"/>
          <w:szCs w:val="24"/>
        </w:rPr>
        <w:t xml:space="preserve"> </w:t>
      </w:r>
      <w:r w:rsidR="005A4905" w:rsidRPr="009F26A2">
        <w:rPr>
          <w:rFonts w:ascii="Times New Roman" w:hAnsi="Times New Roman" w:cs="Times New Roman"/>
          <w:sz w:val="24"/>
          <w:szCs w:val="24"/>
        </w:rPr>
        <w:t>ke</w:t>
      </w:r>
      <w:r w:rsidR="00A737FD" w:rsidRPr="009F26A2">
        <w:rPr>
          <w:rFonts w:ascii="Times New Roman" w:hAnsi="Times New Roman" w:cs="Times New Roman"/>
          <w:sz w:val="24"/>
          <w:szCs w:val="24"/>
        </w:rPr>
        <w:t>htivus</w:t>
      </w:r>
      <w:r w:rsidR="005A4905" w:rsidRPr="009F26A2">
        <w:rPr>
          <w:rFonts w:ascii="Times New Roman" w:hAnsi="Times New Roman" w:cs="Times New Roman"/>
          <w:sz w:val="24"/>
          <w:szCs w:val="24"/>
        </w:rPr>
        <w:t xml:space="preserve"> </w:t>
      </w:r>
      <w:r w:rsidR="00D41626" w:rsidRPr="009F26A2">
        <w:rPr>
          <w:rFonts w:ascii="Times New Roman" w:hAnsi="Times New Roman" w:cs="Times New Roman"/>
          <w:sz w:val="24"/>
          <w:szCs w:val="24"/>
        </w:rPr>
        <w:t>on</w:t>
      </w:r>
      <w:r w:rsidR="00D41626" w:rsidRPr="00155010">
        <w:rPr>
          <w:rFonts w:ascii="Times New Roman" w:hAnsi="Times New Roman" w:cs="Times New Roman"/>
          <w:sz w:val="24"/>
          <w:szCs w:val="24"/>
        </w:rPr>
        <w:t xml:space="preserve"> </w:t>
      </w:r>
      <w:r w:rsidR="00973491" w:rsidRPr="00155010">
        <w:rPr>
          <w:rFonts w:ascii="Times New Roman" w:hAnsi="Times New Roman" w:cs="Times New Roman"/>
          <w:sz w:val="24"/>
          <w:szCs w:val="24"/>
        </w:rPr>
        <w:t>lõppenud enne</w:t>
      </w:r>
      <w:r w:rsidR="00067204" w:rsidRPr="00155010">
        <w:rPr>
          <w:rFonts w:ascii="Times New Roman" w:hAnsi="Times New Roman" w:cs="Times New Roman"/>
          <w:sz w:val="24"/>
          <w:szCs w:val="24"/>
        </w:rPr>
        <w:t xml:space="preserve"> </w:t>
      </w:r>
      <w:r w:rsidR="00064C0C">
        <w:rPr>
          <w:rFonts w:ascii="Times New Roman" w:hAnsi="Times New Roman" w:cs="Times New Roman"/>
          <w:sz w:val="24"/>
          <w:szCs w:val="24"/>
        </w:rPr>
        <w:t>2027. a</w:t>
      </w:r>
      <w:r w:rsidR="00121D60">
        <w:rPr>
          <w:rFonts w:ascii="Times New Roman" w:hAnsi="Times New Roman" w:cs="Times New Roman"/>
          <w:sz w:val="24"/>
          <w:szCs w:val="24"/>
        </w:rPr>
        <w:t>asta</w:t>
      </w:r>
      <w:r w:rsidR="00064C0C">
        <w:rPr>
          <w:rFonts w:ascii="Times New Roman" w:hAnsi="Times New Roman" w:cs="Times New Roman"/>
          <w:sz w:val="24"/>
          <w:szCs w:val="24"/>
        </w:rPr>
        <w:t xml:space="preserve"> </w:t>
      </w:r>
      <w:r w:rsidR="00067204" w:rsidRPr="00155010">
        <w:rPr>
          <w:rFonts w:ascii="Times New Roman" w:hAnsi="Times New Roman" w:cs="Times New Roman"/>
          <w:sz w:val="24"/>
          <w:szCs w:val="24"/>
        </w:rPr>
        <w:t>1. veebruari</w:t>
      </w:r>
      <w:r w:rsidR="00064C0C">
        <w:rPr>
          <w:rFonts w:ascii="Times New Roman" w:hAnsi="Times New Roman" w:cs="Times New Roman"/>
          <w:sz w:val="24"/>
          <w:szCs w:val="24"/>
        </w:rPr>
        <w:t>,</w:t>
      </w:r>
      <w:r w:rsidR="00067204" w:rsidRPr="00155010">
        <w:rPr>
          <w:rFonts w:ascii="Times New Roman" w:hAnsi="Times New Roman" w:cs="Times New Roman"/>
          <w:sz w:val="24"/>
          <w:szCs w:val="24"/>
        </w:rPr>
        <w:t xml:space="preserve"> aga </w:t>
      </w:r>
      <w:r w:rsidR="00064C0C">
        <w:rPr>
          <w:rFonts w:ascii="Times New Roman" w:hAnsi="Times New Roman" w:cs="Times New Roman"/>
          <w:sz w:val="24"/>
          <w:szCs w:val="24"/>
        </w:rPr>
        <w:t xml:space="preserve">kes </w:t>
      </w:r>
      <w:r w:rsidR="00067204" w:rsidRPr="00155010">
        <w:rPr>
          <w:rFonts w:ascii="Times New Roman" w:hAnsi="Times New Roman" w:cs="Times New Roman"/>
          <w:sz w:val="24"/>
          <w:szCs w:val="24"/>
        </w:rPr>
        <w:t xml:space="preserve">on </w:t>
      </w:r>
      <w:r w:rsidR="00067204" w:rsidRPr="0030127C">
        <w:rPr>
          <w:rFonts w:ascii="Times New Roman" w:hAnsi="Times New Roman" w:cs="Times New Roman"/>
          <w:sz w:val="24"/>
          <w:szCs w:val="24"/>
        </w:rPr>
        <w:t xml:space="preserve">esitanud </w:t>
      </w:r>
      <w:r w:rsidR="00037299" w:rsidRPr="0030127C">
        <w:rPr>
          <w:rFonts w:ascii="Times New Roman" w:hAnsi="Times New Roman" w:cs="Times New Roman"/>
          <w:sz w:val="24"/>
          <w:szCs w:val="24"/>
        </w:rPr>
        <w:t xml:space="preserve">uue puude raskusastme tuvastamise </w:t>
      </w:r>
      <w:r w:rsidR="00067204" w:rsidRPr="0030127C">
        <w:rPr>
          <w:rFonts w:ascii="Times New Roman" w:hAnsi="Times New Roman" w:cs="Times New Roman"/>
          <w:sz w:val="24"/>
          <w:szCs w:val="24"/>
        </w:rPr>
        <w:t>taotlus</w:t>
      </w:r>
      <w:r w:rsidR="00FD1CAD" w:rsidRPr="0030127C">
        <w:rPr>
          <w:rFonts w:ascii="Times New Roman" w:hAnsi="Times New Roman" w:cs="Times New Roman"/>
          <w:sz w:val="24"/>
          <w:szCs w:val="24"/>
        </w:rPr>
        <w:t>e</w:t>
      </w:r>
      <w:r w:rsidR="00067204" w:rsidRPr="0030127C">
        <w:rPr>
          <w:rFonts w:ascii="Times New Roman" w:hAnsi="Times New Roman" w:cs="Times New Roman"/>
          <w:sz w:val="24"/>
          <w:szCs w:val="24"/>
        </w:rPr>
        <w:t xml:space="preserve"> pärast </w:t>
      </w:r>
      <w:r w:rsidR="00037299" w:rsidRPr="0030127C">
        <w:rPr>
          <w:rFonts w:ascii="Times New Roman" w:hAnsi="Times New Roman" w:cs="Times New Roman"/>
          <w:sz w:val="24"/>
          <w:szCs w:val="24"/>
        </w:rPr>
        <w:t>2027. a</w:t>
      </w:r>
      <w:r w:rsidR="00121D60" w:rsidRPr="0030127C">
        <w:rPr>
          <w:rFonts w:ascii="Times New Roman" w:hAnsi="Times New Roman" w:cs="Times New Roman"/>
          <w:sz w:val="24"/>
          <w:szCs w:val="24"/>
        </w:rPr>
        <w:t>asta</w:t>
      </w:r>
      <w:r w:rsidR="00037299" w:rsidRPr="0030127C">
        <w:rPr>
          <w:rFonts w:ascii="Times New Roman" w:hAnsi="Times New Roman" w:cs="Times New Roman"/>
          <w:sz w:val="24"/>
          <w:szCs w:val="24"/>
        </w:rPr>
        <w:t xml:space="preserve"> </w:t>
      </w:r>
      <w:r w:rsidR="00745CEE">
        <w:rPr>
          <w:rFonts w:ascii="Times New Roman" w:hAnsi="Times New Roman" w:cs="Times New Roman"/>
          <w:sz w:val="24"/>
          <w:szCs w:val="24"/>
        </w:rPr>
        <w:t>3</w:t>
      </w:r>
      <w:r w:rsidR="00067204" w:rsidRPr="0030127C">
        <w:rPr>
          <w:rFonts w:ascii="Times New Roman" w:hAnsi="Times New Roman" w:cs="Times New Roman"/>
          <w:sz w:val="24"/>
          <w:szCs w:val="24"/>
        </w:rPr>
        <w:t>1.</w:t>
      </w:r>
      <w:r w:rsidR="00655183" w:rsidRPr="0030127C">
        <w:rPr>
          <w:rFonts w:ascii="Times New Roman" w:hAnsi="Times New Roman" w:cs="Times New Roman"/>
          <w:sz w:val="24"/>
          <w:szCs w:val="24"/>
        </w:rPr>
        <w:t xml:space="preserve"> </w:t>
      </w:r>
      <w:r w:rsidR="00745CEE">
        <w:rPr>
          <w:rFonts w:ascii="Times New Roman" w:hAnsi="Times New Roman" w:cs="Times New Roman"/>
          <w:sz w:val="24"/>
          <w:szCs w:val="24"/>
        </w:rPr>
        <w:t>jaanuari</w:t>
      </w:r>
      <w:r w:rsidR="00067204" w:rsidRPr="0030127C">
        <w:rPr>
          <w:rFonts w:ascii="Times New Roman" w:hAnsi="Times New Roman" w:cs="Times New Roman"/>
          <w:sz w:val="24"/>
          <w:szCs w:val="24"/>
        </w:rPr>
        <w:t>;</w:t>
      </w:r>
    </w:p>
    <w:p w14:paraId="0F56FBAC" w14:textId="7A615EFC" w:rsidR="002B5B67" w:rsidRDefault="00B2095B" w:rsidP="000A7F87">
      <w:pPr>
        <w:spacing w:after="0" w:line="240" w:lineRule="auto"/>
        <w:jc w:val="both"/>
        <w:rPr>
          <w:rFonts w:ascii="Times New Roman" w:hAnsi="Times New Roman" w:cs="Times New Roman"/>
          <w:sz w:val="24"/>
          <w:szCs w:val="24"/>
        </w:rPr>
      </w:pPr>
      <w:r w:rsidRPr="0030127C">
        <w:rPr>
          <w:rFonts w:ascii="Times New Roman" w:hAnsi="Times New Roman" w:cs="Times New Roman"/>
          <w:sz w:val="24"/>
          <w:szCs w:val="24"/>
        </w:rPr>
        <w:t>3) l</w:t>
      </w:r>
      <w:r w:rsidR="00837488" w:rsidRPr="0030127C">
        <w:rPr>
          <w:rFonts w:ascii="Times New Roman" w:hAnsi="Times New Roman" w:cs="Times New Roman"/>
          <w:sz w:val="24"/>
          <w:szCs w:val="24"/>
        </w:rPr>
        <w:t>aps</w:t>
      </w:r>
      <w:r w:rsidRPr="0030127C">
        <w:rPr>
          <w:rFonts w:ascii="Times New Roman" w:hAnsi="Times New Roman" w:cs="Times New Roman"/>
          <w:sz w:val="24"/>
          <w:szCs w:val="24"/>
        </w:rPr>
        <w:t>e</w:t>
      </w:r>
      <w:r w:rsidR="000C6FE0" w:rsidRPr="0030127C">
        <w:rPr>
          <w:rFonts w:ascii="Times New Roman" w:hAnsi="Times New Roman" w:cs="Times New Roman"/>
          <w:sz w:val="24"/>
          <w:szCs w:val="24"/>
        </w:rPr>
        <w:t xml:space="preserve"> puhul</w:t>
      </w:r>
      <w:r w:rsidR="00837488" w:rsidRPr="0030127C">
        <w:rPr>
          <w:rFonts w:ascii="Times New Roman" w:hAnsi="Times New Roman" w:cs="Times New Roman"/>
          <w:sz w:val="24"/>
          <w:szCs w:val="24"/>
        </w:rPr>
        <w:t xml:space="preserve">, kes on saanud 16-aastaseks enne </w:t>
      </w:r>
      <w:r w:rsidR="00F77AB7" w:rsidRPr="0030127C">
        <w:rPr>
          <w:rFonts w:ascii="Times New Roman" w:hAnsi="Times New Roman" w:cs="Times New Roman"/>
          <w:sz w:val="24"/>
          <w:szCs w:val="24"/>
        </w:rPr>
        <w:t>2027. a</w:t>
      </w:r>
      <w:r w:rsidR="00121D60" w:rsidRPr="0030127C">
        <w:rPr>
          <w:rFonts w:ascii="Times New Roman" w:hAnsi="Times New Roman" w:cs="Times New Roman"/>
          <w:sz w:val="24"/>
          <w:szCs w:val="24"/>
        </w:rPr>
        <w:t>asta</w:t>
      </w:r>
      <w:r w:rsidR="00F77AB7" w:rsidRPr="0030127C">
        <w:rPr>
          <w:rFonts w:ascii="Times New Roman" w:hAnsi="Times New Roman" w:cs="Times New Roman"/>
          <w:sz w:val="24"/>
          <w:szCs w:val="24"/>
        </w:rPr>
        <w:t xml:space="preserve"> </w:t>
      </w:r>
      <w:r w:rsidR="00837488" w:rsidRPr="0030127C">
        <w:rPr>
          <w:rFonts w:ascii="Times New Roman" w:hAnsi="Times New Roman" w:cs="Times New Roman"/>
          <w:sz w:val="24"/>
          <w:szCs w:val="24"/>
        </w:rPr>
        <w:t>1.</w:t>
      </w:r>
      <w:r w:rsidR="00655183" w:rsidRPr="0030127C">
        <w:rPr>
          <w:rFonts w:ascii="Times New Roman" w:hAnsi="Times New Roman" w:cs="Times New Roman"/>
          <w:sz w:val="24"/>
          <w:szCs w:val="24"/>
        </w:rPr>
        <w:t xml:space="preserve"> </w:t>
      </w:r>
      <w:r w:rsidR="00837488" w:rsidRPr="0030127C">
        <w:rPr>
          <w:rFonts w:ascii="Times New Roman" w:hAnsi="Times New Roman" w:cs="Times New Roman"/>
          <w:sz w:val="24"/>
          <w:szCs w:val="24"/>
        </w:rPr>
        <w:t xml:space="preserve">veebruari ja </w:t>
      </w:r>
      <w:r w:rsidR="00F73C68" w:rsidRPr="0030127C">
        <w:rPr>
          <w:rFonts w:ascii="Times New Roman" w:hAnsi="Times New Roman" w:cs="Times New Roman"/>
          <w:sz w:val="24"/>
          <w:szCs w:val="24"/>
        </w:rPr>
        <w:t>kellel</w:t>
      </w:r>
      <w:r w:rsidR="00837488" w:rsidRPr="0030127C">
        <w:rPr>
          <w:rFonts w:ascii="Times New Roman" w:hAnsi="Times New Roman" w:cs="Times New Roman"/>
          <w:sz w:val="24"/>
          <w:szCs w:val="24"/>
        </w:rPr>
        <w:t xml:space="preserve"> on </w:t>
      </w:r>
      <w:r w:rsidR="00CA0E5D" w:rsidRPr="0030127C">
        <w:rPr>
          <w:rFonts w:ascii="Times New Roman" w:hAnsi="Times New Roman" w:cs="Times New Roman"/>
          <w:sz w:val="24"/>
          <w:szCs w:val="24"/>
        </w:rPr>
        <w:t xml:space="preserve">2027. aasta 1. veebruaril </w:t>
      </w:r>
      <w:r w:rsidR="00333F35" w:rsidRPr="0030127C">
        <w:rPr>
          <w:rFonts w:ascii="Times New Roman" w:hAnsi="Times New Roman" w:cs="Times New Roman"/>
          <w:sz w:val="24"/>
          <w:szCs w:val="24"/>
        </w:rPr>
        <w:t>kehtiv töövõime hindamise või puude raskusastme tuvastamise otsus.</w:t>
      </w:r>
      <w:r w:rsidR="00333F35" w:rsidRPr="00B2095B">
        <w:rPr>
          <w:rFonts w:ascii="Times New Roman" w:hAnsi="Times New Roman" w:cs="Times New Roman"/>
          <w:sz w:val="24"/>
          <w:szCs w:val="24"/>
        </w:rPr>
        <w:t xml:space="preserve"> </w:t>
      </w:r>
    </w:p>
    <w:p w14:paraId="01E528C5" w14:textId="77777777" w:rsidR="00F570F7" w:rsidRDefault="00F570F7" w:rsidP="000A7F87">
      <w:pPr>
        <w:spacing w:after="0" w:line="240" w:lineRule="auto"/>
        <w:jc w:val="both"/>
        <w:rPr>
          <w:rFonts w:ascii="Times New Roman" w:hAnsi="Times New Roman" w:cs="Times New Roman"/>
          <w:sz w:val="24"/>
          <w:szCs w:val="24"/>
        </w:rPr>
      </w:pPr>
    </w:p>
    <w:p w14:paraId="6D01BCC8" w14:textId="4BB4D495" w:rsidR="00207E6A" w:rsidRDefault="00C43FE7" w:rsidP="000A7F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2B07AA">
        <w:rPr>
          <w:rFonts w:ascii="Times New Roman" w:hAnsi="Times New Roman" w:cs="Times New Roman"/>
          <w:sz w:val="24"/>
          <w:szCs w:val="24"/>
        </w:rPr>
        <w:t xml:space="preserve"> </w:t>
      </w:r>
      <w:r w:rsidR="00207E6A">
        <w:rPr>
          <w:rFonts w:ascii="Times New Roman" w:hAnsi="Times New Roman" w:cs="Times New Roman"/>
          <w:sz w:val="24"/>
          <w:szCs w:val="24"/>
        </w:rPr>
        <w:t xml:space="preserve">Kui lapsel on </w:t>
      </w:r>
      <w:r w:rsidR="00047DAA">
        <w:rPr>
          <w:rFonts w:ascii="Times New Roman" w:hAnsi="Times New Roman" w:cs="Times New Roman"/>
          <w:sz w:val="24"/>
          <w:szCs w:val="24"/>
        </w:rPr>
        <w:t xml:space="preserve">2027. aasta 1. veebruaril </w:t>
      </w:r>
      <w:r w:rsidR="0089653B">
        <w:rPr>
          <w:rFonts w:ascii="Times New Roman" w:hAnsi="Times New Roman" w:cs="Times New Roman"/>
          <w:sz w:val="24"/>
          <w:szCs w:val="24"/>
        </w:rPr>
        <w:t xml:space="preserve">kehtiv </w:t>
      </w:r>
      <w:r w:rsidR="00207E6A">
        <w:rPr>
          <w:rFonts w:ascii="Times New Roman" w:hAnsi="Times New Roman" w:cs="Times New Roman"/>
          <w:sz w:val="24"/>
          <w:szCs w:val="24"/>
        </w:rPr>
        <w:t>puude raskusast</w:t>
      </w:r>
      <w:r w:rsidR="00047DAA">
        <w:rPr>
          <w:rFonts w:ascii="Times New Roman" w:hAnsi="Times New Roman" w:cs="Times New Roman"/>
          <w:sz w:val="24"/>
          <w:szCs w:val="24"/>
        </w:rPr>
        <w:t>me tuvastamise otsus</w:t>
      </w:r>
      <w:r w:rsidR="00207E6A">
        <w:rPr>
          <w:rFonts w:ascii="Times New Roman" w:hAnsi="Times New Roman" w:cs="Times New Roman"/>
          <w:sz w:val="24"/>
          <w:szCs w:val="24"/>
        </w:rPr>
        <w:t xml:space="preserve"> kuni </w:t>
      </w:r>
      <w:r w:rsidR="00206288">
        <w:rPr>
          <w:rFonts w:ascii="Times New Roman" w:hAnsi="Times New Roman" w:cs="Times New Roman"/>
          <w:sz w:val="24"/>
          <w:szCs w:val="24"/>
        </w:rPr>
        <w:t>tema</w:t>
      </w:r>
      <w:r w:rsidR="00321DC3">
        <w:rPr>
          <w:rFonts w:ascii="Times New Roman" w:hAnsi="Times New Roman" w:cs="Times New Roman"/>
          <w:sz w:val="24"/>
          <w:szCs w:val="24"/>
        </w:rPr>
        <w:t xml:space="preserve"> </w:t>
      </w:r>
      <w:r w:rsidR="00207E6A">
        <w:rPr>
          <w:rFonts w:ascii="Times New Roman" w:hAnsi="Times New Roman" w:cs="Times New Roman"/>
          <w:sz w:val="24"/>
          <w:szCs w:val="24"/>
        </w:rPr>
        <w:t>16-aastaseks saamiseni</w:t>
      </w:r>
      <w:r w:rsidR="00047DAA">
        <w:rPr>
          <w:rFonts w:ascii="Times New Roman" w:hAnsi="Times New Roman" w:cs="Times New Roman"/>
          <w:sz w:val="24"/>
          <w:szCs w:val="24"/>
        </w:rPr>
        <w:t xml:space="preserve">, pikendab </w:t>
      </w:r>
      <w:r w:rsidR="00E801D6">
        <w:rPr>
          <w:rFonts w:ascii="Times New Roman" w:hAnsi="Times New Roman" w:cs="Times New Roman"/>
          <w:sz w:val="24"/>
          <w:szCs w:val="24"/>
        </w:rPr>
        <w:t>Sotsiaalkindlustusamet</w:t>
      </w:r>
      <w:r w:rsidR="00047DAA">
        <w:rPr>
          <w:rFonts w:ascii="Times New Roman" w:hAnsi="Times New Roman" w:cs="Times New Roman"/>
          <w:sz w:val="24"/>
          <w:szCs w:val="24"/>
        </w:rPr>
        <w:t xml:space="preserve"> </w:t>
      </w:r>
      <w:r w:rsidR="00247A35">
        <w:rPr>
          <w:rFonts w:ascii="Times New Roman" w:hAnsi="Times New Roman" w:cs="Times New Roman"/>
          <w:sz w:val="24"/>
          <w:szCs w:val="24"/>
        </w:rPr>
        <w:t>otsuse kehtivust</w:t>
      </w:r>
      <w:r w:rsidR="00047DAA">
        <w:rPr>
          <w:rFonts w:ascii="Times New Roman" w:hAnsi="Times New Roman" w:cs="Times New Roman"/>
          <w:sz w:val="24"/>
          <w:szCs w:val="24"/>
        </w:rPr>
        <w:t xml:space="preserve"> </w:t>
      </w:r>
      <w:r w:rsidR="00E801D6">
        <w:rPr>
          <w:rFonts w:ascii="Times New Roman" w:hAnsi="Times New Roman" w:cs="Times New Roman"/>
          <w:sz w:val="24"/>
          <w:szCs w:val="24"/>
        </w:rPr>
        <w:t>ja puudega lapse toetuse maksmise perioodi kuni lapse 18-aastaseks saamiseni.</w:t>
      </w:r>
    </w:p>
    <w:p w14:paraId="1D476127" w14:textId="77777777" w:rsidR="006216B1" w:rsidRDefault="006216B1" w:rsidP="000A7F87">
      <w:pPr>
        <w:spacing w:after="0" w:line="240" w:lineRule="auto"/>
        <w:jc w:val="both"/>
        <w:rPr>
          <w:rFonts w:ascii="Times New Roman" w:hAnsi="Times New Roman" w:cs="Times New Roman"/>
          <w:sz w:val="24"/>
          <w:szCs w:val="24"/>
        </w:rPr>
      </w:pPr>
    </w:p>
    <w:p w14:paraId="444A33C6" w14:textId="4DD65FB9" w:rsidR="006216B1" w:rsidRDefault="006216B1" w:rsidP="000A7F87">
      <w:pPr>
        <w:spacing w:after="0" w:line="240" w:lineRule="auto"/>
        <w:jc w:val="both"/>
        <w:rPr>
          <w:rFonts w:ascii="Times New Roman" w:hAnsi="Times New Roman" w:cs="Times New Roman"/>
          <w:sz w:val="24"/>
          <w:szCs w:val="24"/>
        </w:rPr>
      </w:pPr>
      <w:r w:rsidRPr="0030127C">
        <w:rPr>
          <w:rFonts w:ascii="Times New Roman" w:hAnsi="Times New Roman" w:cs="Times New Roman"/>
          <w:sz w:val="24"/>
          <w:szCs w:val="24"/>
        </w:rPr>
        <w:t xml:space="preserve">(4) </w:t>
      </w:r>
      <w:r w:rsidRPr="00F54489">
        <w:rPr>
          <w:rFonts w:ascii="Times New Roman" w:hAnsi="Times New Roman" w:cs="Times New Roman"/>
          <w:sz w:val="24"/>
          <w:szCs w:val="24"/>
        </w:rPr>
        <w:t>Kui vähemalt 16-aastasel lapsel</w:t>
      </w:r>
      <w:r w:rsidRPr="0030127C">
        <w:rPr>
          <w:rFonts w:ascii="Times New Roman" w:hAnsi="Times New Roman" w:cs="Times New Roman"/>
          <w:sz w:val="24"/>
          <w:szCs w:val="24"/>
        </w:rPr>
        <w:t xml:space="preserve"> on 2027. aasta 1. veebruari</w:t>
      </w:r>
      <w:r w:rsidR="00E34FA1" w:rsidRPr="0030127C">
        <w:rPr>
          <w:rFonts w:ascii="Times New Roman" w:hAnsi="Times New Roman" w:cs="Times New Roman"/>
          <w:sz w:val="24"/>
          <w:szCs w:val="24"/>
        </w:rPr>
        <w:t>l</w:t>
      </w:r>
      <w:r w:rsidR="001E2FBE" w:rsidRPr="0030127C">
        <w:rPr>
          <w:rFonts w:ascii="Times New Roman" w:hAnsi="Times New Roman" w:cs="Times New Roman"/>
          <w:sz w:val="24"/>
          <w:szCs w:val="24"/>
        </w:rPr>
        <w:t xml:space="preserve"> kehtiv </w:t>
      </w:r>
      <w:r w:rsidR="00E34FA1" w:rsidRPr="0030127C">
        <w:rPr>
          <w:rFonts w:ascii="Times New Roman" w:hAnsi="Times New Roman" w:cs="Times New Roman"/>
          <w:sz w:val="24"/>
          <w:szCs w:val="24"/>
        </w:rPr>
        <w:t xml:space="preserve">puude raskusastme tuvastamise </w:t>
      </w:r>
      <w:r w:rsidR="001E2FBE" w:rsidRPr="0030127C">
        <w:rPr>
          <w:rFonts w:ascii="Times New Roman" w:hAnsi="Times New Roman" w:cs="Times New Roman"/>
          <w:sz w:val="24"/>
          <w:szCs w:val="24"/>
        </w:rPr>
        <w:t>otsus, mille</w:t>
      </w:r>
      <w:r w:rsidRPr="0030127C">
        <w:rPr>
          <w:rFonts w:ascii="Times New Roman" w:hAnsi="Times New Roman" w:cs="Times New Roman"/>
          <w:sz w:val="24"/>
          <w:szCs w:val="24"/>
        </w:rPr>
        <w:t xml:space="preserve"> </w:t>
      </w:r>
      <w:r>
        <w:rPr>
          <w:rFonts w:ascii="Times New Roman" w:hAnsi="Times New Roman" w:cs="Times New Roman"/>
          <w:sz w:val="24"/>
          <w:szCs w:val="24"/>
        </w:rPr>
        <w:t>ke</w:t>
      </w:r>
      <w:r w:rsidR="000D010D">
        <w:rPr>
          <w:rFonts w:ascii="Times New Roman" w:hAnsi="Times New Roman" w:cs="Times New Roman"/>
          <w:sz w:val="24"/>
          <w:szCs w:val="24"/>
        </w:rPr>
        <w:t>htivus</w:t>
      </w:r>
      <w:r w:rsidRPr="0030127C">
        <w:rPr>
          <w:rFonts w:ascii="Times New Roman" w:hAnsi="Times New Roman" w:cs="Times New Roman"/>
          <w:sz w:val="24"/>
          <w:szCs w:val="24"/>
        </w:rPr>
        <w:t xml:space="preserve"> lõppeb enne </w:t>
      </w:r>
      <w:r w:rsidR="008F6A1D">
        <w:rPr>
          <w:rFonts w:ascii="Times New Roman" w:hAnsi="Times New Roman" w:cs="Times New Roman"/>
          <w:sz w:val="24"/>
          <w:szCs w:val="24"/>
        </w:rPr>
        <w:t>tema</w:t>
      </w:r>
      <w:r w:rsidRPr="0030127C">
        <w:rPr>
          <w:rFonts w:ascii="Times New Roman" w:hAnsi="Times New Roman" w:cs="Times New Roman"/>
          <w:sz w:val="24"/>
          <w:szCs w:val="24"/>
        </w:rPr>
        <w:t xml:space="preserve"> 18-aastaseks saamist, pikendab Sotsiaalkindlustusamet </w:t>
      </w:r>
      <w:r w:rsidR="00247A35">
        <w:rPr>
          <w:rFonts w:ascii="Times New Roman" w:hAnsi="Times New Roman" w:cs="Times New Roman"/>
          <w:sz w:val="24"/>
          <w:szCs w:val="24"/>
        </w:rPr>
        <w:t>otsuse kehtivust</w:t>
      </w:r>
      <w:r w:rsidRPr="0030127C">
        <w:rPr>
          <w:rFonts w:ascii="Times New Roman" w:hAnsi="Times New Roman" w:cs="Times New Roman"/>
          <w:sz w:val="24"/>
          <w:szCs w:val="24"/>
        </w:rPr>
        <w:t xml:space="preserve"> ja</w:t>
      </w:r>
      <w:r w:rsidR="002D211D">
        <w:rPr>
          <w:rFonts w:ascii="Times New Roman" w:hAnsi="Times New Roman" w:cs="Times New Roman"/>
          <w:sz w:val="24"/>
          <w:szCs w:val="24"/>
        </w:rPr>
        <w:t xml:space="preserve"> </w:t>
      </w:r>
      <w:r w:rsidR="002D211D" w:rsidRPr="002D211D">
        <w:rPr>
          <w:rFonts w:ascii="Times New Roman" w:hAnsi="Times New Roman" w:cs="Times New Roman"/>
          <w:sz w:val="24"/>
          <w:szCs w:val="24"/>
        </w:rPr>
        <w:t>puudega tööealise inimese toetus</w:t>
      </w:r>
      <w:r w:rsidR="002D211D">
        <w:rPr>
          <w:rFonts w:ascii="Times New Roman" w:hAnsi="Times New Roman" w:cs="Times New Roman"/>
          <w:sz w:val="24"/>
          <w:szCs w:val="24"/>
        </w:rPr>
        <w:t xml:space="preserve">e </w:t>
      </w:r>
      <w:r w:rsidRPr="0030127C">
        <w:rPr>
          <w:rFonts w:ascii="Times New Roman" w:hAnsi="Times New Roman" w:cs="Times New Roman"/>
          <w:sz w:val="24"/>
          <w:szCs w:val="24"/>
        </w:rPr>
        <w:t>maksmise perioodi kuni lapse 18-aastaseks saamiseni.“.</w:t>
      </w:r>
    </w:p>
    <w:p w14:paraId="672288F0" w14:textId="77777777" w:rsidR="00251840" w:rsidRDefault="00251840" w:rsidP="000A7F87">
      <w:pPr>
        <w:spacing w:after="0" w:line="240" w:lineRule="auto"/>
        <w:jc w:val="both"/>
        <w:rPr>
          <w:rFonts w:ascii="Times New Roman" w:hAnsi="Times New Roman" w:cs="Times New Roman"/>
          <w:sz w:val="24"/>
          <w:szCs w:val="24"/>
        </w:rPr>
      </w:pPr>
    </w:p>
    <w:p w14:paraId="5573C73D" w14:textId="089B2625" w:rsidR="00251840" w:rsidRPr="00251840" w:rsidRDefault="00251840" w:rsidP="000A7F87">
      <w:pPr>
        <w:spacing w:after="0" w:line="240" w:lineRule="auto"/>
        <w:jc w:val="both"/>
        <w:rPr>
          <w:rFonts w:ascii="Times New Roman" w:hAnsi="Times New Roman" w:cs="Times New Roman"/>
          <w:b/>
          <w:sz w:val="24"/>
          <w:szCs w:val="24"/>
        </w:rPr>
      </w:pPr>
      <w:r w:rsidRPr="00251840">
        <w:rPr>
          <w:rFonts w:ascii="Times New Roman" w:hAnsi="Times New Roman" w:cs="Times New Roman"/>
          <w:b/>
          <w:sz w:val="24"/>
          <w:szCs w:val="24"/>
        </w:rPr>
        <w:t xml:space="preserve">§ </w:t>
      </w:r>
      <w:r>
        <w:rPr>
          <w:rFonts w:ascii="Times New Roman" w:hAnsi="Times New Roman" w:cs="Times New Roman"/>
          <w:b/>
          <w:sz w:val="24"/>
          <w:szCs w:val="24"/>
        </w:rPr>
        <w:t>2</w:t>
      </w:r>
      <w:r w:rsidRPr="00251840">
        <w:rPr>
          <w:rFonts w:ascii="Times New Roman" w:hAnsi="Times New Roman" w:cs="Times New Roman"/>
          <w:b/>
          <w:sz w:val="24"/>
          <w:szCs w:val="24"/>
        </w:rPr>
        <w:t xml:space="preserve">. </w:t>
      </w:r>
      <w:r w:rsidRPr="009F26A2">
        <w:rPr>
          <w:rFonts w:ascii="Times New Roman" w:hAnsi="Times New Roman" w:cs="Times New Roman"/>
          <w:b/>
          <w:sz w:val="24"/>
          <w:szCs w:val="24"/>
        </w:rPr>
        <w:t>Muuseumiseaduse</w:t>
      </w:r>
      <w:r w:rsidRPr="00251840">
        <w:rPr>
          <w:rFonts w:ascii="Times New Roman" w:hAnsi="Times New Roman" w:cs="Times New Roman"/>
          <w:b/>
          <w:sz w:val="24"/>
          <w:szCs w:val="24"/>
        </w:rPr>
        <w:t xml:space="preserve"> muutmine</w:t>
      </w:r>
    </w:p>
    <w:p w14:paraId="55AF5630" w14:textId="77777777" w:rsidR="00251840" w:rsidRPr="00251840" w:rsidRDefault="00251840" w:rsidP="000A7F87">
      <w:pPr>
        <w:spacing w:after="0" w:line="240" w:lineRule="auto"/>
        <w:jc w:val="both"/>
        <w:rPr>
          <w:rFonts w:ascii="Times New Roman" w:hAnsi="Times New Roman" w:cs="Times New Roman"/>
          <w:b/>
          <w:sz w:val="24"/>
          <w:szCs w:val="24"/>
        </w:rPr>
      </w:pPr>
    </w:p>
    <w:p w14:paraId="428A3FE9" w14:textId="5E235863" w:rsidR="00251840" w:rsidRPr="00251840" w:rsidRDefault="00251840" w:rsidP="000A7F87">
      <w:pPr>
        <w:spacing w:after="0" w:line="240" w:lineRule="auto"/>
        <w:jc w:val="both"/>
        <w:rPr>
          <w:rFonts w:ascii="Times New Roman" w:hAnsi="Times New Roman" w:cs="Times New Roman"/>
          <w:sz w:val="24"/>
          <w:szCs w:val="24"/>
        </w:rPr>
      </w:pPr>
      <w:r w:rsidRPr="00251840">
        <w:rPr>
          <w:rFonts w:ascii="Times New Roman" w:hAnsi="Times New Roman" w:cs="Times New Roman"/>
          <w:bCs/>
          <w:sz w:val="24"/>
          <w:szCs w:val="24"/>
        </w:rPr>
        <w:t>Muuseumiseaduse</w:t>
      </w:r>
      <w:r w:rsidRPr="00251840">
        <w:rPr>
          <w:rFonts w:ascii="Times New Roman" w:hAnsi="Times New Roman" w:cs="Times New Roman"/>
          <w:sz w:val="24"/>
          <w:szCs w:val="24"/>
        </w:rPr>
        <w:t xml:space="preserve"> § 20 lõike 3 punktis 1 asendatakse läbivalt </w:t>
      </w:r>
      <w:bookmarkStart w:id="9" w:name="_Hlk169710781"/>
      <w:r w:rsidR="00047876">
        <w:rPr>
          <w:rFonts w:ascii="Times New Roman" w:hAnsi="Times New Roman" w:cs="Times New Roman"/>
          <w:sz w:val="24"/>
          <w:szCs w:val="24"/>
        </w:rPr>
        <w:t>tekstiosa</w:t>
      </w:r>
      <w:bookmarkEnd w:id="9"/>
      <w:r w:rsidRPr="00251840">
        <w:rPr>
          <w:rFonts w:ascii="Times New Roman" w:hAnsi="Times New Roman" w:cs="Times New Roman"/>
          <w:sz w:val="24"/>
          <w:szCs w:val="24"/>
        </w:rPr>
        <w:t xml:space="preserve"> „16-aastasele“ </w:t>
      </w:r>
      <w:r w:rsidR="00047876">
        <w:rPr>
          <w:rFonts w:ascii="Times New Roman" w:hAnsi="Times New Roman" w:cs="Times New Roman"/>
          <w:sz w:val="24"/>
          <w:szCs w:val="24"/>
        </w:rPr>
        <w:t>tekstiosaga</w:t>
      </w:r>
      <w:r w:rsidRPr="00251840">
        <w:rPr>
          <w:rFonts w:ascii="Times New Roman" w:hAnsi="Times New Roman" w:cs="Times New Roman"/>
          <w:sz w:val="24"/>
          <w:szCs w:val="24"/>
        </w:rPr>
        <w:t xml:space="preserve"> „18-aastasele“. </w:t>
      </w:r>
    </w:p>
    <w:p w14:paraId="4CC2AAA1" w14:textId="77777777" w:rsidR="00251840" w:rsidRPr="00251840" w:rsidRDefault="00251840" w:rsidP="000A7F87">
      <w:pPr>
        <w:spacing w:after="0" w:line="240" w:lineRule="auto"/>
        <w:jc w:val="both"/>
        <w:rPr>
          <w:rFonts w:ascii="Times New Roman" w:hAnsi="Times New Roman" w:cs="Times New Roman"/>
          <w:b/>
          <w:sz w:val="24"/>
          <w:szCs w:val="24"/>
        </w:rPr>
      </w:pPr>
    </w:p>
    <w:p w14:paraId="6318CC49" w14:textId="7C74D293" w:rsidR="00251840" w:rsidRPr="00251840" w:rsidRDefault="00251840" w:rsidP="000A7F87">
      <w:pPr>
        <w:spacing w:after="0" w:line="240" w:lineRule="auto"/>
        <w:jc w:val="both"/>
        <w:rPr>
          <w:rFonts w:ascii="Times New Roman" w:hAnsi="Times New Roman" w:cs="Times New Roman"/>
          <w:b/>
          <w:sz w:val="24"/>
          <w:szCs w:val="24"/>
        </w:rPr>
      </w:pPr>
      <w:r w:rsidRPr="00251840">
        <w:rPr>
          <w:rFonts w:ascii="Times New Roman" w:hAnsi="Times New Roman" w:cs="Times New Roman"/>
          <w:b/>
          <w:sz w:val="24"/>
          <w:szCs w:val="24"/>
        </w:rPr>
        <w:t xml:space="preserve">§ </w:t>
      </w:r>
      <w:r>
        <w:rPr>
          <w:rFonts w:ascii="Times New Roman" w:hAnsi="Times New Roman" w:cs="Times New Roman"/>
          <w:b/>
          <w:sz w:val="24"/>
          <w:szCs w:val="24"/>
        </w:rPr>
        <w:t>3</w:t>
      </w:r>
      <w:r w:rsidRPr="00251840">
        <w:rPr>
          <w:rFonts w:ascii="Times New Roman" w:hAnsi="Times New Roman" w:cs="Times New Roman"/>
          <w:b/>
          <w:sz w:val="24"/>
          <w:szCs w:val="24"/>
        </w:rPr>
        <w:t>. Ravikindlustuse seaduse muutmine</w:t>
      </w:r>
    </w:p>
    <w:p w14:paraId="4961F8A4" w14:textId="77777777" w:rsidR="00251840" w:rsidRPr="00251840" w:rsidRDefault="00251840" w:rsidP="000A7F87">
      <w:pPr>
        <w:spacing w:after="0" w:line="240" w:lineRule="auto"/>
        <w:jc w:val="both"/>
        <w:rPr>
          <w:rFonts w:ascii="Times New Roman" w:hAnsi="Times New Roman" w:cs="Times New Roman"/>
          <w:b/>
          <w:sz w:val="24"/>
          <w:szCs w:val="24"/>
        </w:rPr>
      </w:pPr>
    </w:p>
    <w:p w14:paraId="4E8C898A" w14:textId="00CC663B" w:rsidR="00251840" w:rsidRPr="00251840" w:rsidRDefault="00251840" w:rsidP="000A7F87">
      <w:pPr>
        <w:spacing w:after="0" w:line="240" w:lineRule="auto"/>
        <w:jc w:val="both"/>
        <w:rPr>
          <w:rFonts w:ascii="Times New Roman" w:hAnsi="Times New Roman" w:cs="Times New Roman"/>
          <w:sz w:val="24"/>
          <w:szCs w:val="24"/>
        </w:rPr>
      </w:pPr>
      <w:r w:rsidRPr="00251840">
        <w:rPr>
          <w:rFonts w:ascii="Times New Roman" w:hAnsi="Times New Roman" w:cs="Times New Roman"/>
          <w:sz w:val="24"/>
          <w:szCs w:val="24"/>
        </w:rPr>
        <w:t>Ravikindlustuse seaduses tehakse järgmised muudatused:</w:t>
      </w:r>
    </w:p>
    <w:p w14:paraId="3512EF0C" w14:textId="77777777" w:rsidR="007151A8" w:rsidRDefault="007151A8" w:rsidP="000A7F87">
      <w:pPr>
        <w:spacing w:after="0" w:line="240" w:lineRule="auto"/>
        <w:jc w:val="both"/>
        <w:rPr>
          <w:rFonts w:ascii="Times New Roman" w:hAnsi="Times New Roman" w:cs="Times New Roman"/>
          <w:b/>
          <w:bCs/>
          <w:sz w:val="24"/>
          <w:szCs w:val="24"/>
        </w:rPr>
      </w:pPr>
    </w:p>
    <w:p w14:paraId="0085446F" w14:textId="59979922" w:rsidR="00251840" w:rsidRPr="00251840" w:rsidRDefault="00251840" w:rsidP="000A7F87">
      <w:pPr>
        <w:spacing w:after="0" w:line="240" w:lineRule="auto"/>
        <w:jc w:val="both"/>
        <w:rPr>
          <w:rFonts w:ascii="Times New Roman" w:hAnsi="Times New Roman" w:cs="Times New Roman"/>
          <w:sz w:val="24"/>
          <w:szCs w:val="24"/>
        </w:rPr>
      </w:pPr>
      <w:r w:rsidRPr="00251840">
        <w:rPr>
          <w:rFonts w:ascii="Times New Roman" w:hAnsi="Times New Roman" w:cs="Times New Roman"/>
          <w:b/>
          <w:bCs/>
          <w:sz w:val="24"/>
          <w:szCs w:val="24"/>
        </w:rPr>
        <w:t>1)</w:t>
      </w:r>
      <w:r w:rsidRPr="00251840">
        <w:rPr>
          <w:rFonts w:ascii="Times New Roman" w:hAnsi="Times New Roman" w:cs="Times New Roman"/>
          <w:sz w:val="24"/>
          <w:szCs w:val="24"/>
        </w:rPr>
        <w:t xml:space="preserve"> paragrahvi 51 lõike 4 punktis 3, § 54 lõike 1 punktis 1</w:t>
      </w:r>
      <w:r w:rsidRPr="00251840">
        <w:rPr>
          <w:rFonts w:ascii="Times New Roman" w:hAnsi="Times New Roman" w:cs="Times New Roman"/>
          <w:sz w:val="24"/>
          <w:szCs w:val="24"/>
          <w:vertAlign w:val="superscript"/>
        </w:rPr>
        <w:t>1</w:t>
      </w:r>
      <w:r w:rsidRPr="00251840">
        <w:rPr>
          <w:rFonts w:ascii="Times New Roman" w:hAnsi="Times New Roman" w:cs="Times New Roman"/>
          <w:sz w:val="24"/>
          <w:szCs w:val="24"/>
        </w:rPr>
        <w:t xml:space="preserve"> ja § 59 lõikes 2</w:t>
      </w:r>
      <w:r w:rsidRPr="00224430">
        <w:rPr>
          <w:rFonts w:ascii="Times New Roman" w:hAnsi="Times New Roman" w:cs="Times New Roman"/>
          <w:sz w:val="24"/>
          <w:szCs w:val="24"/>
        </w:rPr>
        <w:t xml:space="preserve"> </w:t>
      </w:r>
      <w:r w:rsidRPr="00251840">
        <w:rPr>
          <w:rFonts w:ascii="Times New Roman" w:hAnsi="Times New Roman" w:cs="Times New Roman"/>
          <w:sz w:val="24"/>
          <w:szCs w:val="24"/>
        </w:rPr>
        <w:t xml:space="preserve">asendatakse </w:t>
      </w:r>
      <w:r w:rsidR="00047876">
        <w:rPr>
          <w:rFonts w:ascii="Times New Roman" w:hAnsi="Times New Roman" w:cs="Times New Roman"/>
          <w:sz w:val="24"/>
          <w:szCs w:val="24"/>
        </w:rPr>
        <w:t>tekstiosa</w:t>
      </w:r>
      <w:r w:rsidRPr="00251840">
        <w:rPr>
          <w:rFonts w:ascii="Times New Roman" w:hAnsi="Times New Roman" w:cs="Times New Roman"/>
          <w:sz w:val="24"/>
          <w:szCs w:val="24"/>
        </w:rPr>
        <w:t xml:space="preserve"> „16-aastase“ </w:t>
      </w:r>
      <w:r w:rsidR="00047876">
        <w:rPr>
          <w:rFonts w:ascii="Times New Roman" w:hAnsi="Times New Roman" w:cs="Times New Roman"/>
          <w:sz w:val="24"/>
          <w:szCs w:val="24"/>
        </w:rPr>
        <w:t>tekstiosaga</w:t>
      </w:r>
      <w:r w:rsidRPr="00251840">
        <w:rPr>
          <w:rFonts w:ascii="Times New Roman" w:hAnsi="Times New Roman" w:cs="Times New Roman"/>
          <w:sz w:val="24"/>
          <w:szCs w:val="24"/>
        </w:rPr>
        <w:t xml:space="preserve"> „18-aastase“;</w:t>
      </w:r>
    </w:p>
    <w:p w14:paraId="139F0CE0" w14:textId="77777777" w:rsidR="00251840" w:rsidRPr="00251840" w:rsidRDefault="00251840" w:rsidP="000A7F87">
      <w:pPr>
        <w:spacing w:after="0" w:line="240" w:lineRule="auto"/>
        <w:jc w:val="both"/>
        <w:rPr>
          <w:rFonts w:ascii="Times New Roman" w:hAnsi="Times New Roman" w:cs="Times New Roman"/>
          <w:sz w:val="24"/>
          <w:szCs w:val="24"/>
        </w:rPr>
      </w:pPr>
    </w:p>
    <w:p w14:paraId="57BDA9D8" w14:textId="0F553B28" w:rsidR="00251840" w:rsidRPr="00251840" w:rsidRDefault="00251840" w:rsidP="000A7F87">
      <w:pPr>
        <w:spacing w:after="0" w:line="240" w:lineRule="auto"/>
        <w:jc w:val="both"/>
        <w:rPr>
          <w:rFonts w:ascii="Times New Roman" w:hAnsi="Times New Roman" w:cs="Times New Roman"/>
          <w:sz w:val="24"/>
          <w:szCs w:val="24"/>
        </w:rPr>
      </w:pPr>
      <w:r w:rsidRPr="00251840">
        <w:rPr>
          <w:rFonts w:ascii="Times New Roman" w:hAnsi="Times New Roman" w:cs="Times New Roman"/>
          <w:b/>
          <w:bCs/>
          <w:sz w:val="24"/>
          <w:szCs w:val="24"/>
        </w:rPr>
        <w:t>2)</w:t>
      </w:r>
      <w:r w:rsidRPr="00251840">
        <w:rPr>
          <w:rFonts w:ascii="Times New Roman" w:hAnsi="Times New Roman" w:cs="Times New Roman"/>
          <w:sz w:val="24"/>
          <w:szCs w:val="24"/>
        </w:rPr>
        <w:t xml:space="preserve"> </w:t>
      </w:r>
      <w:commentRangeStart w:id="10"/>
      <w:r w:rsidRPr="00251840">
        <w:rPr>
          <w:rFonts w:ascii="Times New Roman" w:hAnsi="Times New Roman" w:cs="Times New Roman"/>
          <w:sz w:val="24"/>
          <w:szCs w:val="24"/>
        </w:rPr>
        <w:t xml:space="preserve">paragrahvi 44 lõike 2 </w:t>
      </w:r>
      <w:commentRangeEnd w:id="10"/>
      <w:r w:rsidR="005C2F2F">
        <w:rPr>
          <w:rStyle w:val="Kommentaariviide"/>
        </w:rPr>
        <w:commentReference w:id="10"/>
      </w:r>
      <w:r w:rsidR="000E3141">
        <w:rPr>
          <w:rFonts w:ascii="Times New Roman" w:hAnsi="Times New Roman" w:cs="Times New Roman"/>
          <w:sz w:val="24"/>
          <w:szCs w:val="24"/>
        </w:rPr>
        <w:t xml:space="preserve">teises lauses </w:t>
      </w:r>
      <w:r w:rsidRPr="00251840">
        <w:rPr>
          <w:rFonts w:ascii="Times New Roman" w:hAnsi="Times New Roman" w:cs="Times New Roman"/>
          <w:sz w:val="24"/>
          <w:szCs w:val="24"/>
        </w:rPr>
        <w:t xml:space="preserve">asendatakse </w:t>
      </w:r>
      <w:r w:rsidR="00047876">
        <w:rPr>
          <w:rFonts w:ascii="Times New Roman" w:hAnsi="Times New Roman" w:cs="Times New Roman"/>
          <w:sz w:val="24"/>
          <w:szCs w:val="24"/>
        </w:rPr>
        <w:t>tekstiosa</w:t>
      </w:r>
      <w:r w:rsidRPr="00251840">
        <w:rPr>
          <w:rFonts w:ascii="Times New Roman" w:hAnsi="Times New Roman" w:cs="Times New Roman"/>
          <w:sz w:val="24"/>
          <w:szCs w:val="24"/>
        </w:rPr>
        <w:t xml:space="preserve"> „16-aastaste“ </w:t>
      </w:r>
      <w:r w:rsidR="00047876">
        <w:rPr>
          <w:rFonts w:ascii="Times New Roman" w:hAnsi="Times New Roman" w:cs="Times New Roman"/>
          <w:sz w:val="24"/>
          <w:szCs w:val="24"/>
        </w:rPr>
        <w:t>tekstiosaga</w:t>
      </w:r>
      <w:r w:rsidRPr="00251840">
        <w:rPr>
          <w:rFonts w:ascii="Times New Roman" w:hAnsi="Times New Roman" w:cs="Times New Roman"/>
          <w:sz w:val="24"/>
          <w:szCs w:val="24"/>
        </w:rPr>
        <w:t xml:space="preserve"> „18-aastaste“. </w:t>
      </w:r>
    </w:p>
    <w:p w14:paraId="5CB8F57C" w14:textId="77777777" w:rsidR="00251840" w:rsidRDefault="00251840" w:rsidP="000A7F87">
      <w:pPr>
        <w:spacing w:after="0" w:line="240" w:lineRule="auto"/>
        <w:jc w:val="both"/>
        <w:rPr>
          <w:rFonts w:ascii="Times New Roman" w:hAnsi="Times New Roman" w:cs="Times New Roman"/>
          <w:sz w:val="24"/>
          <w:szCs w:val="24"/>
        </w:rPr>
      </w:pPr>
    </w:p>
    <w:p w14:paraId="4A10AF75" w14:textId="2A419A6A" w:rsidR="00243238" w:rsidRPr="00B35541" w:rsidRDefault="00243238" w:rsidP="000A7F87">
      <w:pPr>
        <w:spacing w:after="0" w:line="240" w:lineRule="auto"/>
        <w:jc w:val="both"/>
        <w:rPr>
          <w:rFonts w:ascii="Times New Roman" w:hAnsi="Times New Roman" w:cs="Times New Roman"/>
          <w:b/>
          <w:sz w:val="24"/>
          <w:szCs w:val="24"/>
        </w:rPr>
      </w:pPr>
      <w:r w:rsidRPr="00B35541">
        <w:rPr>
          <w:rFonts w:ascii="Times New Roman" w:hAnsi="Times New Roman" w:cs="Times New Roman"/>
          <w:b/>
          <w:sz w:val="24"/>
          <w:szCs w:val="24"/>
        </w:rPr>
        <w:t xml:space="preserve">§ </w:t>
      </w:r>
      <w:r w:rsidR="00EB3D05">
        <w:rPr>
          <w:rFonts w:ascii="Times New Roman" w:hAnsi="Times New Roman" w:cs="Times New Roman"/>
          <w:b/>
          <w:sz w:val="24"/>
          <w:szCs w:val="24"/>
        </w:rPr>
        <w:t>4</w:t>
      </w:r>
      <w:r w:rsidRPr="00B35541">
        <w:rPr>
          <w:rFonts w:ascii="Times New Roman" w:hAnsi="Times New Roman" w:cs="Times New Roman"/>
          <w:b/>
          <w:sz w:val="24"/>
          <w:szCs w:val="24"/>
        </w:rPr>
        <w:t>. Sotsiaalhoolekande seaduse muutmine</w:t>
      </w:r>
    </w:p>
    <w:p w14:paraId="7D28096C" w14:textId="77777777" w:rsidR="00243238" w:rsidRPr="006C4670" w:rsidRDefault="00243238" w:rsidP="000A7F87">
      <w:pPr>
        <w:spacing w:after="0" w:line="240" w:lineRule="auto"/>
        <w:jc w:val="both"/>
        <w:rPr>
          <w:rFonts w:ascii="Times New Roman" w:hAnsi="Times New Roman" w:cs="Times New Roman"/>
          <w:b/>
          <w:sz w:val="24"/>
          <w:szCs w:val="24"/>
        </w:rPr>
      </w:pPr>
    </w:p>
    <w:p w14:paraId="03FE5FFC" w14:textId="77777777" w:rsidR="00243238" w:rsidRPr="00F37C84" w:rsidRDefault="00243238" w:rsidP="000A7F87">
      <w:pPr>
        <w:spacing w:after="0" w:line="240" w:lineRule="auto"/>
        <w:jc w:val="both"/>
        <w:rPr>
          <w:rFonts w:ascii="Times New Roman" w:hAnsi="Times New Roman" w:cs="Times New Roman"/>
          <w:sz w:val="24"/>
          <w:szCs w:val="24"/>
        </w:rPr>
      </w:pPr>
      <w:r w:rsidRPr="00F37C84">
        <w:rPr>
          <w:rFonts w:ascii="Times New Roman" w:hAnsi="Times New Roman" w:cs="Times New Roman"/>
          <w:sz w:val="24"/>
          <w:szCs w:val="24"/>
        </w:rPr>
        <w:t>Sotsiaalhoolekande seaduses tehakse järgmised muudatused:</w:t>
      </w:r>
    </w:p>
    <w:p w14:paraId="50B501D1" w14:textId="77777777" w:rsidR="00243238" w:rsidRPr="00F37C84" w:rsidRDefault="00243238" w:rsidP="000A7F87">
      <w:pPr>
        <w:spacing w:after="0" w:line="240" w:lineRule="auto"/>
        <w:jc w:val="both"/>
        <w:rPr>
          <w:rFonts w:ascii="Times New Roman" w:hAnsi="Times New Roman" w:cs="Times New Roman"/>
          <w:sz w:val="24"/>
          <w:szCs w:val="24"/>
        </w:rPr>
      </w:pPr>
    </w:p>
    <w:p w14:paraId="36B7ADDF" w14:textId="39A7C68A" w:rsidR="005365CF" w:rsidRPr="00CE42D0" w:rsidRDefault="00C2420C" w:rsidP="000A7F87">
      <w:pPr>
        <w:spacing w:after="0" w:line="240" w:lineRule="auto"/>
        <w:jc w:val="both"/>
        <w:rPr>
          <w:rFonts w:ascii="Times New Roman" w:hAnsi="Times New Roman" w:cs="Times New Roman"/>
          <w:sz w:val="24"/>
          <w:szCs w:val="24"/>
        </w:rPr>
      </w:pPr>
      <w:r w:rsidRPr="00B35541">
        <w:rPr>
          <w:rFonts w:ascii="Times New Roman" w:hAnsi="Times New Roman" w:cs="Times New Roman"/>
          <w:b/>
          <w:sz w:val="24"/>
          <w:szCs w:val="24"/>
        </w:rPr>
        <w:t>1)</w:t>
      </w:r>
      <w:r w:rsidRPr="00CE42D0">
        <w:rPr>
          <w:rFonts w:ascii="Times New Roman" w:hAnsi="Times New Roman" w:cs="Times New Roman"/>
          <w:sz w:val="24"/>
          <w:szCs w:val="24"/>
        </w:rPr>
        <w:t xml:space="preserve"> </w:t>
      </w:r>
      <w:r w:rsidR="00CA4D35" w:rsidRPr="00CE42D0">
        <w:rPr>
          <w:rFonts w:ascii="Times New Roman" w:hAnsi="Times New Roman" w:cs="Times New Roman"/>
          <w:sz w:val="24"/>
          <w:szCs w:val="24"/>
        </w:rPr>
        <w:t xml:space="preserve">paragrahvi 47 </w:t>
      </w:r>
      <w:r w:rsidR="001F3C1F" w:rsidRPr="00CE42D0">
        <w:rPr>
          <w:rFonts w:ascii="Times New Roman" w:hAnsi="Times New Roman" w:cs="Times New Roman"/>
          <w:sz w:val="24"/>
          <w:szCs w:val="24"/>
        </w:rPr>
        <w:t>lõi</w:t>
      </w:r>
      <w:r w:rsidR="00130331" w:rsidRPr="00CE42D0">
        <w:rPr>
          <w:rFonts w:ascii="Times New Roman" w:hAnsi="Times New Roman" w:cs="Times New Roman"/>
          <w:sz w:val="24"/>
          <w:szCs w:val="24"/>
        </w:rPr>
        <w:t>g</w:t>
      </w:r>
      <w:r w:rsidR="001F3C1F" w:rsidRPr="00CE42D0">
        <w:rPr>
          <w:rFonts w:ascii="Times New Roman" w:hAnsi="Times New Roman" w:cs="Times New Roman"/>
          <w:sz w:val="24"/>
          <w:szCs w:val="24"/>
        </w:rPr>
        <w:t>e 1</w:t>
      </w:r>
      <w:r w:rsidR="00F65F1F" w:rsidRPr="00CE42D0">
        <w:rPr>
          <w:rFonts w:ascii="Times New Roman" w:hAnsi="Times New Roman" w:cs="Times New Roman"/>
          <w:sz w:val="24"/>
          <w:szCs w:val="24"/>
        </w:rPr>
        <w:t xml:space="preserve"> </w:t>
      </w:r>
      <w:r w:rsidR="005365CF" w:rsidRPr="00CE42D0">
        <w:rPr>
          <w:rFonts w:ascii="Times New Roman" w:hAnsi="Times New Roman" w:cs="Times New Roman"/>
          <w:sz w:val="24"/>
          <w:szCs w:val="24"/>
        </w:rPr>
        <w:t>muudetakse ja sõnastatakse järgmiselt:</w:t>
      </w:r>
    </w:p>
    <w:p w14:paraId="355DE007" w14:textId="77777777" w:rsidR="001E4677" w:rsidRDefault="001E4677" w:rsidP="000A7F87">
      <w:pPr>
        <w:pStyle w:val="Loendilik"/>
        <w:spacing w:after="0" w:line="240" w:lineRule="auto"/>
        <w:ind w:left="357"/>
        <w:jc w:val="both"/>
        <w:rPr>
          <w:rFonts w:ascii="Times New Roman" w:hAnsi="Times New Roman" w:cs="Times New Roman"/>
          <w:bCs/>
          <w:sz w:val="24"/>
          <w:szCs w:val="24"/>
        </w:rPr>
      </w:pPr>
    </w:p>
    <w:p w14:paraId="02470B9D" w14:textId="360B9365" w:rsidR="002D176E" w:rsidRDefault="001E4677" w:rsidP="000A7F87">
      <w:pPr>
        <w:spacing w:after="0" w:line="240" w:lineRule="auto"/>
        <w:jc w:val="both"/>
        <w:rPr>
          <w:rFonts w:ascii="Times New Roman" w:hAnsi="Times New Roman" w:cs="Times New Roman"/>
          <w:sz w:val="24"/>
          <w:szCs w:val="24"/>
        </w:rPr>
      </w:pPr>
      <w:r w:rsidRPr="00CE42D0">
        <w:rPr>
          <w:rFonts w:ascii="Times New Roman" w:hAnsi="Times New Roman" w:cs="Times New Roman"/>
          <w:sz w:val="24"/>
          <w:szCs w:val="24"/>
        </w:rPr>
        <w:lastRenderedPageBreak/>
        <w:t xml:space="preserve">„(1) </w:t>
      </w:r>
      <w:r w:rsidR="00D611CB" w:rsidRPr="00CE42D0">
        <w:rPr>
          <w:rFonts w:ascii="Times New Roman" w:hAnsi="Times New Roman" w:cs="Times New Roman"/>
          <w:sz w:val="24"/>
          <w:szCs w:val="24"/>
        </w:rPr>
        <w:t xml:space="preserve">Õigus taotleda tasu maksmise kohustuse ülevõtmist on </w:t>
      </w:r>
      <w:r w:rsidR="00666599" w:rsidRPr="00CE42D0">
        <w:rPr>
          <w:rFonts w:ascii="Times New Roman" w:hAnsi="Times New Roman" w:cs="Times New Roman"/>
          <w:sz w:val="24"/>
          <w:szCs w:val="24"/>
        </w:rPr>
        <w:t xml:space="preserve">isikul, </w:t>
      </w:r>
      <w:r w:rsidR="00880ED4" w:rsidRPr="00CE42D0">
        <w:rPr>
          <w:rFonts w:ascii="Times New Roman" w:hAnsi="Times New Roman" w:cs="Times New Roman"/>
          <w:sz w:val="24"/>
          <w:szCs w:val="24"/>
        </w:rPr>
        <w:t xml:space="preserve">kellel on tuvastatud abivahendi vajadus </w:t>
      </w:r>
      <w:r w:rsidR="00880ED4">
        <w:rPr>
          <w:rFonts w:ascii="Times New Roman" w:hAnsi="Times New Roman" w:cs="Times New Roman"/>
          <w:sz w:val="24"/>
          <w:szCs w:val="24"/>
        </w:rPr>
        <w:t xml:space="preserve">ja </w:t>
      </w:r>
      <w:r w:rsidR="008352FE" w:rsidRPr="00CE42D0">
        <w:rPr>
          <w:rFonts w:ascii="Times New Roman" w:hAnsi="Times New Roman" w:cs="Times New Roman"/>
          <w:sz w:val="24"/>
          <w:szCs w:val="24"/>
        </w:rPr>
        <w:t>kes vajab</w:t>
      </w:r>
      <w:r w:rsidR="008D35E0">
        <w:rPr>
          <w:rFonts w:ascii="Times New Roman" w:hAnsi="Times New Roman" w:cs="Times New Roman"/>
          <w:sz w:val="24"/>
          <w:szCs w:val="24"/>
        </w:rPr>
        <w:t xml:space="preserve"> abivahendit</w:t>
      </w:r>
      <w:r w:rsidR="008352FE" w:rsidRPr="00CE42D0">
        <w:rPr>
          <w:rFonts w:ascii="Times New Roman" w:hAnsi="Times New Roman" w:cs="Times New Roman"/>
          <w:sz w:val="24"/>
          <w:szCs w:val="24"/>
        </w:rPr>
        <w:t xml:space="preserve"> </w:t>
      </w:r>
      <w:r w:rsidR="00880ED4">
        <w:rPr>
          <w:rFonts w:ascii="Times New Roman" w:hAnsi="Times New Roman" w:cs="Times New Roman"/>
          <w:sz w:val="24"/>
          <w:szCs w:val="24"/>
        </w:rPr>
        <w:t xml:space="preserve">selleks, et kompenseerida </w:t>
      </w:r>
      <w:r w:rsidR="008B3227" w:rsidRPr="00CE42D0">
        <w:rPr>
          <w:rFonts w:ascii="Times New Roman" w:hAnsi="Times New Roman" w:cs="Times New Roman"/>
          <w:sz w:val="24"/>
          <w:szCs w:val="24"/>
        </w:rPr>
        <w:t>terviseseisundi</w:t>
      </w:r>
      <w:r w:rsidR="00412BA2" w:rsidRPr="00CE42D0">
        <w:rPr>
          <w:rFonts w:ascii="Times New Roman" w:hAnsi="Times New Roman" w:cs="Times New Roman"/>
          <w:sz w:val="24"/>
          <w:szCs w:val="24"/>
        </w:rPr>
        <w:t xml:space="preserve">st tingitud </w:t>
      </w:r>
      <w:r w:rsidR="00A72CD4" w:rsidRPr="00F87635">
        <w:rPr>
          <w:rFonts w:ascii="Times New Roman" w:hAnsi="Times New Roman" w:cs="Times New Roman"/>
          <w:sz w:val="24"/>
          <w:szCs w:val="24"/>
        </w:rPr>
        <w:t>funktsioonihäire</w:t>
      </w:r>
      <w:r w:rsidR="00880ED4">
        <w:rPr>
          <w:rFonts w:ascii="Times New Roman" w:hAnsi="Times New Roman" w:cs="Times New Roman"/>
          <w:sz w:val="24"/>
          <w:szCs w:val="24"/>
        </w:rPr>
        <w:t>t</w:t>
      </w:r>
      <w:r w:rsidR="008D35E0">
        <w:rPr>
          <w:rFonts w:ascii="Times New Roman" w:hAnsi="Times New Roman" w:cs="Times New Roman"/>
          <w:sz w:val="24"/>
          <w:szCs w:val="24"/>
        </w:rPr>
        <w:t xml:space="preserve"> ja </w:t>
      </w:r>
      <w:r w:rsidR="00880ED4">
        <w:rPr>
          <w:rFonts w:ascii="Times New Roman" w:hAnsi="Times New Roman" w:cs="Times New Roman"/>
          <w:sz w:val="24"/>
          <w:szCs w:val="24"/>
        </w:rPr>
        <w:t xml:space="preserve">vähendada </w:t>
      </w:r>
      <w:r w:rsidR="008D35E0">
        <w:rPr>
          <w:rFonts w:ascii="Times New Roman" w:hAnsi="Times New Roman" w:cs="Times New Roman"/>
          <w:sz w:val="24"/>
          <w:szCs w:val="24"/>
        </w:rPr>
        <w:t>selle mõju iseseisvale toimetulekule</w:t>
      </w:r>
      <w:r w:rsidR="00586318" w:rsidRPr="00CE42D0">
        <w:rPr>
          <w:rFonts w:ascii="Times New Roman" w:hAnsi="Times New Roman" w:cs="Times New Roman"/>
          <w:sz w:val="24"/>
          <w:szCs w:val="24"/>
        </w:rPr>
        <w:t>.</w:t>
      </w:r>
      <w:r w:rsidRPr="00CE42D0">
        <w:rPr>
          <w:rFonts w:ascii="Times New Roman" w:hAnsi="Times New Roman" w:cs="Times New Roman"/>
          <w:sz w:val="24"/>
          <w:szCs w:val="24"/>
        </w:rPr>
        <w:t>“;</w:t>
      </w:r>
    </w:p>
    <w:p w14:paraId="1FA3CE19" w14:textId="77777777" w:rsidR="0085290F" w:rsidRPr="00F65F1F" w:rsidRDefault="0085290F" w:rsidP="000A7F87">
      <w:pPr>
        <w:spacing w:after="0" w:line="240" w:lineRule="auto"/>
        <w:jc w:val="both"/>
        <w:rPr>
          <w:rFonts w:ascii="Times New Roman" w:hAnsi="Times New Roman" w:cs="Times New Roman"/>
          <w:bCs/>
          <w:sz w:val="24"/>
          <w:szCs w:val="24"/>
        </w:rPr>
      </w:pPr>
    </w:p>
    <w:p w14:paraId="0842A982" w14:textId="1E004676" w:rsidR="00581196" w:rsidRPr="00CE42D0" w:rsidRDefault="00C2420C" w:rsidP="000A7F87">
      <w:pPr>
        <w:spacing w:after="0" w:line="240" w:lineRule="auto"/>
        <w:jc w:val="both"/>
        <w:rPr>
          <w:rFonts w:ascii="Times New Roman" w:hAnsi="Times New Roman" w:cs="Times New Roman"/>
          <w:sz w:val="24"/>
          <w:szCs w:val="24"/>
        </w:rPr>
      </w:pPr>
      <w:r w:rsidRPr="00B35541">
        <w:rPr>
          <w:rFonts w:ascii="Times New Roman" w:hAnsi="Times New Roman" w:cs="Times New Roman"/>
          <w:b/>
          <w:sz w:val="24"/>
          <w:szCs w:val="24"/>
        </w:rPr>
        <w:t>2)</w:t>
      </w:r>
      <w:r w:rsidRPr="00CE42D0">
        <w:rPr>
          <w:rFonts w:ascii="Times New Roman" w:hAnsi="Times New Roman" w:cs="Times New Roman"/>
          <w:sz w:val="24"/>
          <w:szCs w:val="24"/>
        </w:rPr>
        <w:t xml:space="preserve"> </w:t>
      </w:r>
      <w:r w:rsidR="00AE5F52" w:rsidRPr="00CE42D0">
        <w:rPr>
          <w:rFonts w:ascii="Times New Roman" w:hAnsi="Times New Roman" w:cs="Times New Roman"/>
          <w:sz w:val="24"/>
          <w:szCs w:val="24"/>
        </w:rPr>
        <w:t>paragrahvi 47 täiendatakse lõikega 1</w:t>
      </w:r>
      <w:r w:rsidR="00AE5F52" w:rsidRPr="00CE42D0">
        <w:rPr>
          <w:rFonts w:ascii="Times New Roman" w:hAnsi="Times New Roman" w:cs="Times New Roman"/>
          <w:sz w:val="24"/>
          <w:szCs w:val="24"/>
          <w:vertAlign w:val="superscript"/>
        </w:rPr>
        <w:t>1</w:t>
      </w:r>
      <w:r w:rsidR="000434B3" w:rsidRPr="00CE42D0">
        <w:rPr>
          <w:rFonts w:ascii="Times New Roman" w:hAnsi="Times New Roman" w:cs="Times New Roman"/>
          <w:sz w:val="24"/>
          <w:szCs w:val="24"/>
        </w:rPr>
        <w:t xml:space="preserve"> järgmises sõnastuses</w:t>
      </w:r>
      <w:r w:rsidR="00215818" w:rsidRPr="00CE42D0">
        <w:rPr>
          <w:rFonts w:ascii="Times New Roman" w:hAnsi="Times New Roman" w:cs="Times New Roman"/>
          <w:sz w:val="24"/>
          <w:szCs w:val="24"/>
        </w:rPr>
        <w:t>:</w:t>
      </w:r>
    </w:p>
    <w:p w14:paraId="0AA7AD96" w14:textId="03AAF25A" w:rsidR="00215818" w:rsidRDefault="00215818" w:rsidP="000A7F87">
      <w:pPr>
        <w:spacing w:after="0" w:line="240" w:lineRule="auto"/>
        <w:jc w:val="both"/>
        <w:rPr>
          <w:rFonts w:ascii="Times New Roman" w:hAnsi="Times New Roman" w:cs="Times New Roman"/>
          <w:bCs/>
          <w:sz w:val="24"/>
          <w:szCs w:val="24"/>
        </w:rPr>
      </w:pPr>
    </w:p>
    <w:p w14:paraId="6CFC7B83" w14:textId="39F15D75" w:rsidR="00215818" w:rsidRPr="00CE42D0" w:rsidRDefault="002727DD" w:rsidP="000A7F87">
      <w:pPr>
        <w:spacing w:after="0" w:line="240" w:lineRule="auto"/>
        <w:jc w:val="both"/>
        <w:rPr>
          <w:rFonts w:ascii="Times New Roman" w:hAnsi="Times New Roman" w:cs="Times New Roman"/>
          <w:sz w:val="24"/>
          <w:szCs w:val="24"/>
        </w:rPr>
      </w:pPr>
      <w:r w:rsidRPr="00CE42D0">
        <w:rPr>
          <w:rFonts w:ascii="Times New Roman" w:hAnsi="Times New Roman" w:cs="Times New Roman"/>
          <w:sz w:val="24"/>
          <w:szCs w:val="24"/>
        </w:rPr>
        <w:t>„</w:t>
      </w:r>
      <w:r w:rsidR="00215818" w:rsidRPr="00CE42D0">
        <w:rPr>
          <w:rFonts w:ascii="Times New Roman" w:hAnsi="Times New Roman" w:cs="Times New Roman"/>
          <w:sz w:val="24"/>
          <w:szCs w:val="24"/>
        </w:rPr>
        <w:t>(1</w:t>
      </w:r>
      <w:r w:rsidR="00215818" w:rsidRPr="00CE42D0">
        <w:rPr>
          <w:rFonts w:ascii="Times New Roman" w:hAnsi="Times New Roman" w:cs="Times New Roman"/>
          <w:sz w:val="24"/>
          <w:szCs w:val="24"/>
          <w:vertAlign w:val="superscript"/>
        </w:rPr>
        <w:t>1</w:t>
      </w:r>
      <w:r w:rsidR="00215818" w:rsidRPr="00CE42D0">
        <w:rPr>
          <w:rFonts w:ascii="Times New Roman" w:hAnsi="Times New Roman" w:cs="Times New Roman"/>
          <w:sz w:val="24"/>
          <w:szCs w:val="24"/>
        </w:rPr>
        <w:t xml:space="preserve">) </w:t>
      </w:r>
      <w:bookmarkStart w:id="11" w:name="_Hlk168243789"/>
      <w:r w:rsidR="00047F4E">
        <w:rPr>
          <w:rFonts w:ascii="Times New Roman" w:hAnsi="Times New Roman" w:cs="Times New Roman"/>
          <w:sz w:val="24"/>
          <w:szCs w:val="24"/>
        </w:rPr>
        <w:t>T</w:t>
      </w:r>
      <w:r w:rsidR="00215818" w:rsidRPr="00CE42D0">
        <w:rPr>
          <w:rFonts w:ascii="Times New Roman" w:hAnsi="Times New Roman" w:cs="Times New Roman"/>
          <w:sz w:val="24"/>
          <w:szCs w:val="24"/>
        </w:rPr>
        <w:t xml:space="preserve">ingimused, </w:t>
      </w:r>
      <w:r w:rsidR="004C18CE" w:rsidRPr="00CE42D0">
        <w:rPr>
          <w:rFonts w:ascii="Times New Roman" w:hAnsi="Times New Roman" w:cs="Times New Roman"/>
          <w:sz w:val="24"/>
          <w:szCs w:val="24"/>
        </w:rPr>
        <w:t xml:space="preserve">millise </w:t>
      </w:r>
      <w:r w:rsidR="00C879D1" w:rsidRPr="00CE42D0">
        <w:rPr>
          <w:rFonts w:ascii="Times New Roman" w:hAnsi="Times New Roman" w:cs="Times New Roman"/>
          <w:sz w:val="24"/>
          <w:szCs w:val="24"/>
        </w:rPr>
        <w:t>terviseseisundist tingitud funktsioonihäire</w:t>
      </w:r>
      <w:r w:rsidR="004C18CE" w:rsidRPr="00CE42D0">
        <w:rPr>
          <w:rFonts w:ascii="Times New Roman" w:hAnsi="Times New Roman" w:cs="Times New Roman"/>
          <w:sz w:val="24"/>
          <w:szCs w:val="24"/>
        </w:rPr>
        <w:t xml:space="preserve"> </w:t>
      </w:r>
      <w:r w:rsidR="001D0045" w:rsidRPr="001D0045">
        <w:rPr>
          <w:rFonts w:ascii="Times New Roman" w:hAnsi="Times New Roman" w:cs="Times New Roman"/>
          <w:sz w:val="24"/>
          <w:szCs w:val="24"/>
        </w:rPr>
        <w:t xml:space="preserve">või terviseprobleemi </w:t>
      </w:r>
      <w:r w:rsidR="004C18CE" w:rsidRPr="00CE42D0">
        <w:rPr>
          <w:rFonts w:ascii="Times New Roman" w:hAnsi="Times New Roman" w:cs="Times New Roman"/>
          <w:sz w:val="24"/>
          <w:szCs w:val="24"/>
        </w:rPr>
        <w:t xml:space="preserve">korral </w:t>
      </w:r>
      <w:r w:rsidR="00A56205" w:rsidRPr="00CE42D0">
        <w:rPr>
          <w:rFonts w:ascii="Times New Roman" w:hAnsi="Times New Roman" w:cs="Times New Roman"/>
          <w:sz w:val="24"/>
          <w:szCs w:val="24"/>
        </w:rPr>
        <w:t xml:space="preserve">on abivahend </w:t>
      </w:r>
      <w:r w:rsidR="000A529B" w:rsidRPr="00CE42D0">
        <w:rPr>
          <w:rFonts w:ascii="Times New Roman" w:hAnsi="Times New Roman" w:cs="Times New Roman"/>
          <w:sz w:val="24"/>
          <w:szCs w:val="24"/>
        </w:rPr>
        <w:t>vajalik</w:t>
      </w:r>
      <w:r w:rsidR="00047F4E">
        <w:rPr>
          <w:rFonts w:ascii="Times New Roman" w:hAnsi="Times New Roman" w:cs="Times New Roman"/>
          <w:sz w:val="24"/>
          <w:szCs w:val="24"/>
        </w:rPr>
        <w:t xml:space="preserve">, </w:t>
      </w:r>
      <w:r w:rsidR="00047F4E" w:rsidRPr="00CE42D0">
        <w:rPr>
          <w:rFonts w:ascii="Times New Roman" w:hAnsi="Times New Roman" w:cs="Times New Roman"/>
          <w:sz w:val="24"/>
          <w:szCs w:val="24"/>
        </w:rPr>
        <w:t>kehtestab</w:t>
      </w:r>
      <w:r w:rsidR="00047F4E">
        <w:rPr>
          <w:rFonts w:ascii="Times New Roman" w:hAnsi="Times New Roman" w:cs="Times New Roman"/>
          <w:sz w:val="24"/>
          <w:szCs w:val="24"/>
        </w:rPr>
        <w:t xml:space="preserve"> v</w:t>
      </w:r>
      <w:r w:rsidR="00047F4E" w:rsidRPr="00CE42D0">
        <w:rPr>
          <w:rFonts w:ascii="Times New Roman" w:hAnsi="Times New Roman" w:cs="Times New Roman"/>
          <w:sz w:val="24"/>
          <w:szCs w:val="24"/>
        </w:rPr>
        <w:t>aldkonna eest vastutav minister</w:t>
      </w:r>
      <w:r w:rsidR="00047F4E">
        <w:rPr>
          <w:rFonts w:ascii="Times New Roman" w:hAnsi="Times New Roman" w:cs="Times New Roman"/>
          <w:sz w:val="24"/>
          <w:szCs w:val="24"/>
        </w:rPr>
        <w:t xml:space="preserve"> </w:t>
      </w:r>
      <w:r w:rsidR="00047F4E" w:rsidRPr="00CE42D0">
        <w:rPr>
          <w:rFonts w:ascii="Times New Roman" w:hAnsi="Times New Roman" w:cs="Times New Roman"/>
          <w:sz w:val="24"/>
          <w:szCs w:val="24"/>
        </w:rPr>
        <w:t>määrusega</w:t>
      </w:r>
      <w:bookmarkEnd w:id="11"/>
      <w:r w:rsidRPr="00CE42D0">
        <w:rPr>
          <w:rFonts w:ascii="Times New Roman" w:hAnsi="Times New Roman" w:cs="Times New Roman"/>
          <w:sz w:val="24"/>
          <w:szCs w:val="24"/>
        </w:rPr>
        <w:t xml:space="preserve">.“; </w:t>
      </w:r>
    </w:p>
    <w:p w14:paraId="1938FCC2" w14:textId="420A742C" w:rsidR="00215818" w:rsidRPr="00FB1257" w:rsidRDefault="00215818" w:rsidP="000A7F87">
      <w:pPr>
        <w:spacing w:after="0" w:line="240" w:lineRule="auto"/>
        <w:jc w:val="both"/>
        <w:rPr>
          <w:rFonts w:ascii="Times New Roman" w:hAnsi="Times New Roman" w:cs="Times New Roman"/>
          <w:bCs/>
          <w:sz w:val="24"/>
          <w:szCs w:val="24"/>
        </w:rPr>
      </w:pPr>
    </w:p>
    <w:p w14:paraId="4A771614" w14:textId="6CE2877B" w:rsidR="00332D2A" w:rsidRDefault="00C2420C" w:rsidP="000A7F87">
      <w:pPr>
        <w:spacing w:after="0" w:line="240" w:lineRule="auto"/>
        <w:jc w:val="both"/>
        <w:rPr>
          <w:rFonts w:ascii="Times New Roman" w:hAnsi="Times New Roman" w:cs="Times New Roman"/>
          <w:sz w:val="24"/>
          <w:szCs w:val="24"/>
        </w:rPr>
      </w:pPr>
      <w:r w:rsidRPr="00B35541">
        <w:rPr>
          <w:rFonts w:ascii="Times New Roman" w:hAnsi="Times New Roman" w:cs="Times New Roman"/>
          <w:b/>
          <w:sz w:val="24"/>
          <w:szCs w:val="24"/>
        </w:rPr>
        <w:t>3)</w:t>
      </w:r>
      <w:r w:rsidRPr="00CE42D0">
        <w:rPr>
          <w:rFonts w:ascii="Times New Roman" w:hAnsi="Times New Roman" w:cs="Times New Roman"/>
          <w:sz w:val="24"/>
          <w:szCs w:val="24"/>
        </w:rPr>
        <w:t xml:space="preserve"> </w:t>
      </w:r>
      <w:r w:rsidR="00FF3C00" w:rsidRPr="00CE42D0">
        <w:rPr>
          <w:rFonts w:ascii="Times New Roman" w:hAnsi="Times New Roman" w:cs="Times New Roman"/>
          <w:sz w:val="24"/>
          <w:szCs w:val="24"/>
        </w:rPr>
        <w:t>paragrahvi 4</w:t>
      </w:r>
      <w:r w:rsidR="00175E06" w:rsidRPr="00CE42D0">
        <w:rPr>
          <w:rFonts w:ascii="Times New Roman" w:hAnsi="Times New Roman" w:cs="Times New Roman"/>
          <w:sz w:val="24"/>
          <w:szCs w:val="24"/>
        </w:rPr>
        <w:t>7</w:t>
      </w:r>
      <w:r w:rsidR="00FF3C00" w:rsidRPr="00CE42D0">
        <w:rPr>
          <w:rFonts w:ascii="Times New Roman" w:hAnsi="Times New Roman" w:cs="Times New Roman"/>
          <w:sz w:val="24"/>
          <w:szCs w:val="24"/>
        </w:rPr>
        <w:t xml:space="preserve"> lõi</w:t>
      </w:r>
      <w:r w:rsidR="00BE0EB5" w:rsidRPr="00CE42D0">
        <w:rPr>
          <w:rFonts w:ascii="Times New Roman" w:hAnsi="Times New Roman" w:cs="Times New Roman"/>
          <w:sz w:val="24"/>
          <w:szCs w:val="24"/>
        </w:rPr>
        <w:t>ked</w:t>
      </w:r>
      <w:r w:rsidR="00FF3C00" w:rsidRPr="00CE42D0">
        <w:rPr>
          <w:rFonts w:ascii="Times New Roman" w:hAnsi="Times New Roman" w:cs="Times New Roman"/>
          <w:sz w:val="24"/>
          <w:szCs w:val="24"/>
        </w:rPr>
        <w:t xml:space="preserve"> 2 </w:t>
      </w:r>
      <w:r w:rsidR="00BE0EB5" w:rsidRPr="00CE42D0">
        <w:rPr>
          <w:rFonts w:ascii="Times New Roman" w:hAnsi="Times New Roman" w:cs="Times New Roman"/>
          <w:sz w:val="24"/>
          <w:szCs w:val="24"/>
        </w:rPr>
        <w:t>ja 2</w:t>
      </w:r>
      <w:r w:rsidR="00BE0EB5" w:rsidRPr="00CE42D0">
        <w:rPr>
          <w:rFonts w:ascii="Times New Roman" w:hAnsi="Times New Roman" w:cs="Times New Roman"/>
          <w:sz w:val="24"/>
          <w:szCs w:val="24"/>
          <w:vertAlign w:val="superscript"/>
        </w:rPr>
        <w:t>1</w:t>
      </w:r>
      <w:r w:rsidR="00BE0EB5" w:rsidRPr="00CE42D0">
        <w:rPr>
          <w:rFonts w:ascii="Times New Roman" w:hAnsi="Times New Roman" w:cs="Times New Roman"/>
          <w:sz w:val="24"/>
          <w:szCs w:val="24"/>
        </w:rPr>
        <w:t xml:space="preserve"> </w:t>
      </w:r>
      <w:r w:rsidR="00FF3C00" w:rsidRPr="00CE42D0">
        <w:rPr>
          <w:rFonts w:ascii="Times New Roman" w:hAnsi="Times New Roman" w:cs="Times New Roman"/>
          <w:sz w:val="24"/>
          <w:szCs w:val="24"/>
        </w:rPr>
        <w:t>tunnistatakse kehtetuks;</w:t>
      </w:r>
    </w:p>
    <w:p w14:paraId="135696AB" w14:textId="77777777" w:rsidR="00070E02" w:rsidRPr="0072499C" w:rsidRDefault="00070E02" w:rsidP="000A7F87">
      <w:pPr>
        <w:spacing w:after="0" w:line="240" w:lineRule="auto"/>
        <w:jc w:val="both"/>
        <w:rPr>
          <w:rFonts w:ascii="Times New Roman" w:hAnsi="Times New Roman" w:cs="Times New Roman"/>
          <w:sz w:val="24"/>
          <w:szCs w:val="24"/>
        </w:rPr>
      </w:pPr>
    </w:p>
    <w:p w14:paraId="0B2AD39D" w14:textId="37229623" w:rsidR="004F6C4B" w:rsidRDefault="004F6C4B" w:rsidP="000A7F87">
      <w:pPr>
        <w:spacing w:after="0" w:line="240" w:lineRule="auto"/>
        <w:jc w:val="both"/>
        <w:rPr>
          <w:rFonts w:ascii="Times New Roman" w:hAnsi="Times New Roman" w:cs="Times New Roman"/>
          <w:sz w:val="24"/>
          <w:szCs w:val="24"/>
        </w:rPr>
      </w:pPr>
      <w:r w:rsidRPr="004F6C4B">
        <w:rPr>
          <w:rFonts w:ascii="Times New Roman" w:hAnsi="Times New Roman" w:cs="Times New Roman"/>
          <w:b/>
          <w:bCs/>
          <w:sz w:val="24"/>
          <w:szCs w:val="24"/>
        </w:rPr>
        <w:t>4)</w:t>
      </w:r>
      <w:r>
        <w:rPr>
          <w:rFonts w:ascii="Times New Roman" w:hAnsi="Times New Roman" w:cs="Times New Roman"/>
          <w:sz w:val="24"/>
          <w:szCs w:val="24"/>
        </w:rPr>
        <w:t xml:space="preserve"> paragrahvi 47 lõige 5 muudetakse ja sõnastat</w:t>
      </w:r>
      <w:r w:rsidR="003766D1">
        <w:rPr>
          <w:rFonts w:ascii="Times New Roman" w:hAnsi="Times New Roman" w:cs="Times New Roman"/>
          <w:sz w:val="24"/>
          <w:szCs w:val="24"/>
        </w:rPr>
        <w:t>a</w:t>
      </w:r>
      <w:r>
        <w:rPr>
          <w:rFonts w:ascii="Times New Roman" w:hAnsi="Times New Roman" w:cs="Times New Roman"/>
          <w:sz w:val="24"/>
          <w:szCs w:val="24"/>
        </w:rPr>
        <w:t>kse järgmiselt:</w:t>
      </w:r>
    </w:p>
    <w:p w14:paraId="61EFA267" w14:textId="77777777" w:rsidR="005446A4" w:rsidRDefault="005446A4" w:rsidP="000A7F87">
      <w:pPr>
        <w:spacing w:after="0" w:line="240" w:lineRule="auto"/>
        <w:jc w:val="both"/>
        <w:rPr>
          <w:rFonts w:ascii="Times New Roman" w:hAnsi="Times New Roman" w:cs="Times New Roman"/>
          <w:sz w:val="24"/>
          <w:szCs w:val="24"/>
        </w:rPr>
      </w:pPr>
    </w:p>
    <w:p w14:paraId="6A9ADC1C" w14:textId="7D22C1A8" w:rsidR="004F6C4B" w:rsidRDefault="004F6C4B" w:rsidP="000A7F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1A14A7" w:rsidRPr="00CE42D0">
        <w:rPr>
          <w:rFonts w:ascii="Times New Roman" w:hAnsi="Times New Roman" w:cs="Times New Roman"/>
          <w:sz w:val="24"/>
          <w:szCs w:val="24"/>
        </w:rPr>
        <w:t xml:space="preserve"> </w:t>
      </w:r>
      <w:r w:rsidR="0011795F">
        <w:rPr>
          <w:rFonts w:ascii="Times New Roman" w:hAnsi="Times New Roman" w:cs="Times New Roman"/>
          <w:sz w:val="24"/>
          <w:szCs w:val="24"/>
        </w:rPr>
        <w:t>A</w:t>
      </w:r>
      <w:r w:rsidR="008C10C0" w:rsidRPr="00CE42D0">
        <w:rPr>
          <w:rFonts w:ascii="Times New Roman" w:hAnsi="Times New Roman" w:cs="Times New Roman"/>
          <w:sz w:val="24"/>
          <w:szCs w:val="24"/>
        </w:rPr>
        <w:t xml:space="preserve">bivahendi kasutamise vajaduse </w:t>
      </w:r>
      <w:proofErr w:type="spellStart"/>
      <w:r w:rsidR="008C10C0" w:rsidRPr="00CE42D0">
        <w:rPr>
          <w:rFonts w:ascii="Times New Roman" w:hAnsi="Times New Roman" w:cs="Times New Roman"/>
          <w:sz w:val="24"/>
          <w:szCs w:val="24"/>
        </w:rPr>
        <w:t>tuvastaja</w:t>
      </w:r>
      <w:proofErr w:type="spellEnd"/>
      <w:r w:rsidR="008C10C0" w:rsidRPr="00CE42D0">
        <w:rPr>
          <w:rFonts w:ascii="Times New Roman" w:hAnsi="Times New Roman" w:cs="Times New Roman"/>
          <w:sz w:val="24"/>
          <w:szCs w:val="24"/>
        </w:rPr>
        <w:t xml:space="preserve"> sõltuvalt abivahendi keerukusest </w:t>
      </w:r>
      <w:r w:rsidR="008C10C0">
        <w:rPr>
          <w:rFonts w:ascii="Times New Roman" w:hAnsi="Times New Roman" w:cs="Times New Roman"/>
          <w:bCs/>
          <w:sz w:val="24"/>
          <w:szCs w:val="24"/>
        </w:rPr>
        <w:t xml:space="preserve">ja </w:t>
      </w:r>
      <w:commentRangeStart w:id="12"/>
      <w:r w:rsidR="008C10C0" w:rsidRPr="00CE42D0">
        <w:rPr>
          <w:rFonts w:ascii="Times New Roman" w:hAnsi="Times New Roman" w:cs="Times New Roman"/>
          <w:sz w:val="24"/>
          <w:szCs w:val="24"/>
        </w:rPr>
        <w:t>abivahendi</w:t>
      </w:r>
      <w:r w:rsidR="00AC7E34">
        <w:rPr>
          <w:rFonts w:ascii="Times New Roman" w:hAnsi="Times New Roman" w:cs="Times New Roman"/>
          <w:sz w:val="24"/>
          <w:szCs w:val="24"/>
        </w:rPr>
        <w:t>tõendi</w:t>
      </w:r>
      <w:r w:rsidR="008C10C0" w:rsidRPr="00CE42D0">
        <w:rPr>
          <w:rFonts w:ascii="Times New Roman" w:hAnsi="Times New Roman" w:cs="Times New Roman"/>
          <w:sz w:val="24"/>
          <w:szCs w:val="24"/>
        </w:rPr>
        <w:t xml:space="preserve"> </w:t>
      </w:r>
      <w:commentRangeEnd w:id="12"/>
      <w:r w:rsidR="005C2F2F">
        <w:rPr>
          <w:rStyle w:val="Kommentaariviide"/>
        </w:rPr>
        <w:commentReference w:id="12"/>
      </w:r>
      <w:r w:rsidR="008C10C0" w:rsidRPr="00CE42D0">
        <w:rPr>
          <w:rFonts w:ascii="Times New Roman" w:hAnsi="Times New Roman" w:cs="Times New Roman"/>
          <w:sz w:val="24"/>
          <w:szCs w:val="24"/>
        </w:rPr>
        <w:t>andmekoosseisu</w:t>
      </w:r>
      <w:r w:rsidR="0011795F">
        <w:rPr>
          <w:rFonts w:ascii="Times New Roman" w:hAnsi="Times New Roman" w:cs="Times New Roman"/>
          <w:sz w:val="24"/>
          <w:szCs w:val="24"/>
        </w:rPr>
        <w:t xml:space="preserve"> kehtestab v</w:t>
      </w:r>
      <w:r w:rsidR="0011795F" w:rsidRPr="00CE42D0">
        <w:rPr>
          <w:rFonts w:ascii="Times New Roman" w:hAnsi="Times New Roman" w:cs="Times New Roman"/>
          <w:sz w:val="24"/>
          <w:szCs w:val="24"/>
        </w:rPr>
        <w:t>aldkonna eest vastutav minister</w:t>
      </w:r>
      <w:r w:rsidR="0011795F">
        <w:rPr>
          <w:rFonts w:ascii="Times New Roman" w:hAnsi="Times New Roman" w:cs="Times New Roman"/>
          <w:sz w:val="24"/>
          <w:szCs w:val="24"/>
        </w:rPr>
        <w:t xml:space="preserve"> </w:t>
      </w:r>
      <w:r w:rsidR="0011795F" w:rsidRPr="00CE42D0">
        <w:rPr>
          <w:rFonts w:ascii="Times New Roman" w:hAnsi="Times New Roman" w:cs="Times New Roman"/>
          <w:sz w:val="24"/>
          <w:szCs w:val="24"/>
        </w:rPr>
        <w:t>määrusega</w:t>
      </w:r>
      <w:r w:rsidR="008C10C0" w:rsidRPr="00BB432B">
        <w:rPr>
          <w:rFonts w:ascii="Times New Roman" w:hAnsi="Times New Roman" w:cs="Times New Roman"/>
          <w:sz w:val="24"/>
          <w:szCs w:val="24"/>
        </w:rPr>
        <w:t>.</w:t>
      </w:r>
      <w:r w:rsidR="00C93A2D">
        <w:rPr>
          <w:rFonts w:ascii="Times New Roman" w:hAnsi="Times New Roman" w:cs="Times New Roman"/>
          <w:sz w:val="24"/>
          <w:szCs w:val="24"/>
        </w:rPr>
        <w:t>“;</w:t>
      </w:r>
    </w:p>
    <w:p w14:paraId="6AB3B535" w14:textId="77777777" w:rsidR="004E6F6D" w:rsidRDefault="004E6F6D" w:rsidP="000A7F87">
      <w:pPr>
        <w:spacing w:after="0" w:line="240" w:lineRule="auto"/>
        <w:jc w:val="both"/>
        <w:rPr>
          <w:rFonts w:ascii="Times New Roman" w:hAnsi="Times New Roman" w:cs="Times New Roman"/>
          <w:sz w:val="24"/>
          <w:szCs w:val="24"/>
        </w:rPr>
      </w:pPr>
    </w:p>
    <w:p w14:paraId="06B70FBE" w14:textId="686AF737" w:rsidR="000B02C4" w:rsidRPr="00CE42D0" w:rsidRDefault="001A2B18" w:rsidP="000A7F87">
      <w:pPr>
        <w:spacing w:after="0" w:line="240" w:lineRule="auto"/>
        <w:jc w:val="both"/>
        <w:rPr>
          <w:rFonts w:ascii="Times New Roman" w:hAnsi="Times New Roman" w:cs="Times New Roman"/>
          <w:sz w:val="24"/>
          <w:szCs w:val="24"/>
        </w:rPr>
      </w:pPr>
      <w:r w:rsidRPr="00B35541">
        <w:rPr>
          <w:rFonts w:ascii="Times New Roman" w:hAnsi="Times New Roman" w:cs="Times New Roman"/>
          <w:b/>
          <w:sz w:val="24"/>
          <w:szCs w:val="24"/>
        </w:rPr>
        <w:t>5)</w:t>
      </w:r>
      <w:r w:rsidRPr="00CE42D0">
        <w:rPr>
          <w:rFonts w:ascii="Times New Roman" w:hAnsi="Times New Roman" w:cs="Times New Roman"/>
          <w:sz w:val="24"/>
          <w:szCs w:val="24"/>
        </w:rPr>
        <w:t xml:space="preserve"> </w:t>
      </w:r>
      <w:r w:rsidR="00AF5939" w:rsidRPr="00CE42D0">
        <w:rPr>
          <w:rFonts w:ascii="Times New Roman" w:hAnsi="Times New Roman" w:cs="Times New Roman"/>
          <w:sz w:val="24"/>
          <w:szCs w:val="24"/>
        </w:rPr>
        <w:t>paragrahvi 47 lõi</w:t>
      </w:r>
      <w:r w:rsidR="000B02C4" w:rsidRPr="00CE42D0">
        <w:rPr>
          <w:rFonts w:ascii="Times New Roman" w:hAnsi="Times New Roman" w:cs="Times New Roman"/>
          <w:sz w:val="24"/>
          <w:szCs w:val="24"/>
        </w:rPr>
        <w:t xml:space="preserve">ge 6 </w:t>
      </w:r>
      <w:r w:rsidR="00066E36" w:rsidRPr="00CE42D0">
        <w:rPr>
          <w:rFonts w:ascii="Times New Roman" w:hAnsi="Times New Roman" w:cs="Times New Roman"/>
          <w:sz w:val="24"/>
          <w:szCs w:val="24"/>
        </w:rPr>
        <w:t>tunnistatakse kehtetuks;</w:t>
      </w:r>
    </w:p>
    <w:p w14:paraId="13CB44D6" w14:textId="77777777" w:rsidR="00066E36" w:rsidRDefault="00066E36" w:rsidP="000A7F87">
      <w:pPr>
        <w:spacing w:after="0" w:line="240" w:lineRule="auto"/>
        <w:jc w:val="both"/>
        <w:rPr>
          <w:rFonts w:ascii="Times New Roman" w:hAnsi="Times New Roman" w:cs="Times New Roman"/>
          <w:bCs/>
          <w:sz w:val="24"/>
          <w:szCs w:val="24"/>
        </w:rPr>
      </w:pPr>
    </w:p>
    <w:p w14:paraId="4ADEA9A2" w14:textId="77777777" w:rsidR="007B356F" w:rsidRPr="00CE42D0" w:rsidRDefault="00066E36" w:rsidP="000A7F87">
      <w:pPr>
        <w:spacing w:after="0" w:line="240" w:lineRule="auto"/>
        <w:jc w:val="both"/>
        <w:rPr>
          <w:rFonts w:ascii="Times New Roman" w:hAnsi="Times New Roman" w:cs="Times New Roman"/>
          <w:sz w:val="24"/>
          <w:szCs w:val="24"/>
        </w:rPr>
      </w:pPr>
      <w:r w:rsidRPr="00B35541">
        <w:rPr>
          <w:rFonts w:ascii="Times New Roman" w:hAnsi="Times New Roman" w:cs="Times New Roman"/>
          <w:b/>
          <w:sz w:val="24"/>
          <w:szCs w:val="24"/>
        </w:rPr>
        <w:t>6)</w:t>
      </w:r>
      <w:r w:rsidRPr="00CE42D0">
        <w:rPr>
          <w:rFonts w:ascii="Times New Roman" w:hAnsi="Times New Roman" w:cs="Times New Roman"/>
          <w:sz w:val="24"/>
          <w:szCs w:val="24"/>
        </w:rPr>
        <w:t xml:space="preserve"> paragrahvi 47 lõige 7</w:t>
      </w:r>
      <w:r w:rsidR="008725C5" w:rsidRPr="00CE42D0">
        <w:rPr>
          <w:rFonts w:ascii="Times New Roman" w:hAnsi="Times New Roman" w:cs="Times New Roman"/>
          <w:sz w:val="24"/>
          <w:szCs w:val="24"/>
        </w:rPr>
        <w:t xml:space="preserve"> muudetakse ja sõnastatakse järgmiselt:</w:t>
      </w:r>
    </w:p>
    <w:p w14:paraId="42BC7F3C" w14:textId="77777777" w:rsidR="007B356F" w:rsidRDefault="007B356F" w:rsidP="000A7F87">
      <w:pPr>
        <w:spacing w:after="0" w:line="240" w:lineRule="auto"/>
        <w:jc w:val="both"/>
        <w:rPr>
          <w:rFonts w:ascii="Times New Roman" w:hAnsi="Times New Roman" w:cs="Times New Roman"/>
          <w:bCs/>
          <w:sz w:val="24"/>
          <w:szCs w:val="24"/>
        </w:rPr>
      </w:pPr>
    </w:p>
    <w:p w14:paraId="503D16FD" w14:textId="09953CA3" w:rsidR="0019211E" w:rsidRPr="00CE42D0" w:rsidRDefault="00577EF6" w:rsidP="000A7F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B356F" w:rsidRPr="00CE42D0">
        <w:rPr>
          <w:rFonts w:ascii="Times New Roman" w:hAnsi="Times New Roman" w:cs="Times New Roman"/>
          <w:sz w:val="24"/>
          <w:szCs w:val="24"/>
        </w:rPr>
        <w:t>(7) Sotsiaalkindlust</w:t>
      </w:r>
      <w:r w:rsidR="00157528" w:rsidRPr="00CE42D0">
        <w:rPr>
          <w:rFonts w:ascii="Times New Roman" w:hAnsi="Times New Roman" w:cs="Times New Roman"/>
          <w:sz w:val="24"/>
          <w:szCs w:val="24"/>
        </w:rPr>
        <w:t>u</w:t>
      </w:r>
      <w:r w:rsidR="007B356F" w:rsidRPr="00CE42D0">
        <w:rPr>
          <w:rFonts w:ascii="Times New Roman" w:hAnsi="Times New Roman" w:cs="Times New Roman"/>
          <w:sz w:val="24"/>
          <w:szCs w:val="24"/>
        </w:rPr>
        <w:t>samet võib tasu maksmise kohustuse ülevõtmise</w:t>
      </w:r>
      <w:r w:rsidR="00266E81">
        <w:rPr>
          <w:rFonts w:ascii="Times New Roman" w:hAnsi="Times New Roman" w:cs="Times New Roman"/>
          <w:sz w:val="24"/>
          <w:szCs w:val="24"/>
        </w:rPr>
        <w:t>l</w:t>
      </w:r>
      <w:r w:rsidR="00A768A7">
        <w:rPr>
          <w:rFonts w:ascii="Times New Roman" w:hAnsi="Times New Roman" w:cs="Times New Roman"/>
          <w:sz w:val="24"/>
          <w:szCs w:val="24"/>
        </w:rPr>
        <w:t xml:space="preserve"> </w:t>
      </w:r>
      <w:r w:rsidR="00225BCA" w:rsidRPr="00CE42D0">
        <w:rPr>
          <w:rFonts w:ascii="Times New Roman" w:hAnsi="Times New Roman" w:cs="Times New Roman"/>
          <w:sz w:val="24"/>
          <w:szCs w:val="24"/>
        </w:rPr>
        <w:t>erandkorras</w:t>
      </w:r>
      <w:r w:rsidR="0011795F">
        <w:rPr>
          <w:rFonts w:ascii="Times New Roman" w:hAnsi="Times New Roman" w:cs="Times New Roman"/>
          <w:sz w:val="24"/>
          <w:szCs w:val="24"/>
        </w:rPr>
        <w:t xml:space="preserve"> otsustada</w:t>
      </w:r>
      <w:r w:rsidR="00A768A7">
        <w:rPr>
          <w:rFonts w:ascii="Times New Roman" w:hAnsi="Times New Roman" w:cs="Times New Roman"/>
          <w:sz w:val="24"/>
          <w:szCs w:val="24"/>
        </w:rPr>
        <w:t>:</w:t>
      </w:r>
      <w:r w:rsidR="00266E81">
        <w:rPr>
          <w:rFonts w:ascii="Times New Roman" w:hAnsi="Times New Roman" w:cs="Times New Roman"/>
          <w:sz w:val="24"/>
          <w:szCs w:val="24"/>
        </w:rPr>
        <w:t xml:space="preserve"> </w:t>
      </w:r>
    </w:p>
    <w:p w14:paraId="13AD929C" w14:textId="6DACF2D2" w:rsidR="00AA241D" w:rsidRDefault="00AA241D" w:rsidP="000A7F8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 omaosaluse vähendami</w:t>
      </w:r>
      <w:r w:rsidR="00681890">
        <w:rPr>
          <w:rFonts w:ascii="Times New Roman" w:hAnsi="Times New Roman" w:cs="Times New Roman"/>
          <w:bCs/>
          <w:sz w:val="24"/>
          <w:szCs w:val="24"/>
        </w:rPr>
        <w:t>se</w:t>
      </w:r>
      <w:r>
        <w:rPr>
          <w:rFonts w:ascii="Times New Roman" w:hAnsi="Times New Roman" w:cs="Times New Roman"/>
          <w:bCs/>
          <w:sz w:val="24"/>
          <w:szCs w:val="24"/>
        </w:rPr>
        <w:t>;</w:t>
      </w:r>
    </w:p>
    <w:p w14:paraId="4D364DE3" w14:textId="7C5D573E" w:rsidR="00AA241D" w:rsidRDefault="00AA241D" w:rsidP="000A7F8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 uu</w:t>
      </w:r>
      <w:r w:rsidR="00E62C13">
        <w:rPr>
          <w:rFonts w:ascii="Times New Roman" w:hAnsi="Times New Roman" w:cs="Times New Roman"/>
          <w:bCs/>
          <w:sz w:val="24"/>
          <w:szCs w:val="24"/>
        </w:rPr>
        <w:t>e</w:t>
      </w:r>
      <w:r>
        <w:rPr>
          <w:rFonts w:ascii="Times New Roman" w:hAnsi="Times New Roman" w:cs="Times New Roman"/>
          <w:bCs/>
          <w:sz w:val="24"/>
          <w:szCs w:val="24"/>
        </w:rPr>
        <w:t xml:space="preserve"> abivahendi </w:t>
      </w:r>
      <w:r w:rsidR="00E62C13">
        <w:rPr>
          <w:rFonts w:ascii="Times New Roman" w:hAnsi="Times New Roman" w:cs="Times New Roman"/>
          <w:bCs/>
          <w:sz w:val="24"/>
          <w:szCs w:val="24"/>
        </w:rPr>
        <w:t xml:space="preserve">hüvitamise </w:t>
      </w:r>
      <w:r>
        <w:rPr>
          <w:rFonts w:ascii="Times New Roman" w:hAnsi="Times New Roman" w:cs="Times New Roman"/>
          <w:bCs/>
          <w:sz w:val="24"/>
          <w:szCs w:val="24"/>
        </w:rPr>
        <w:t xml:space="preserve">enne </w:t>
      </w:r>
      <w:r w:rsidR="00E62C13">
        <w:rPr>
          <w:rFonts w:ascii="Times New Roman" w:hAnsi="Times New Roman" w:cs="Times New Roman"/>
          <w:bCs/>
          <w:sz w:val="24"/>
          <w:szCs w:val="24"/>
        </w:rPr>
        <w:t>isikule</w:t>
      </w:r>
      <w:r>
        <w:rPr>
          <w:rFonts w:ascii="Times New Roman" w:hAnsi="Times New Roman" w:cs="Times New Roman"/>
          <w:bCs/>
          <w:sz w:val="24"/>
          <w:szCs w:val="24"/>
        </w:rPr>
        <w:t xml:space="preserve"> hüvitatud sama ISO-koodiga abivahendi kasutusaja lõppu või </w:t>
      </w:r>
      <w:r w:rsidR="002B3214">
        <w:rPr>
          <w:rFonts w:ascii="Times New Roman" w:hAnsi="Times New Roman" w:cs="Times New Roman"/>
          <w:bCs/>
          <w:sz w:val="24"/>
          <w:szCs w:val="24"/>
        </w:rPr>
        <w:t xml:space="preserve">abivahendi hävimisel </w:t>
      </w:r>
      <w:r>
        <w:rPr>
          <w:rFonts w:ascii="Times New Roman" w:hAnsi="Times New Roman" w:cs="Times New Roman"/>
          <w:bCs/>
          <w:sz w:val="24"/>
          <w:szCs w:val="24"/>
        </w:rPr>
        <w:t>kasutajast mitteolenevatel põhjustel;</w:t>
      </w:r>
    </w:p>
    <w:p w14:paraId="1A98B58E" w14:textId="35713FFA" w:rsidR="00AA241D" w:rsidRDefault="00AA241D" w:rsidP="000A7F8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3) </w:t>
      </w:r>
      <w:r w:rsidR="0011795F">
        <w:rPr>
          <w:rFonts w:ascii="Times New Roman" w:hAnsi="Times New Roman" w:cs="Times New Roman"/>
          <w:bCs/>
          <w:sz w:val="24"/>
          <w:szCs w:val="24"/>
        </w:rPr>
        <w:t xml:space="preserve">sellise </w:t>
      </w:r>
      <w:r>
        <w:rPr>
          <w:rFonts w:ascii="Times New Roman" w:hAnsi="Times New Roman" w:cs="Times New Roman"/>
          <w:bCs/>
          <w:sz w:val="24"/>
          <w:szCs w:val="24"/>
        </w:rPr>
        <w:t>abivahendi</w:t>
      </w:r>
      <w:r w:rsidR="003B42A0">
        <w:rPr>
          <w:rFonts w:ascii="Times New Roman" w:hAnsi="Times New Roman" w:cs="Times New Roman"/>
          <w:bCs/>
          <w:sz w:val="24"/>
          <w:szCs w:val="24"/>
        </w:rPr>
        <w:t xml:space="preserve"> hüvitamise</w:t>
      </w:r>
      <w:r>
        <w:rPr>
          <w:rFonts w:ascii="Times New Roman" w:hAnsi="Times New Roman" w:cs="Times New Roman"/>
          <w:bCs/>
          <w:sz w:val="24"/>
          <w:szCs w:val="24"/>
        </w:rPr>
        <w:t xml:space="preserve">, </w:t>
      </w:r>
      <w:r w:rsidR="004B6F88" w:rsidRPr="00CE42D0">
        <w:rPr>
          <w:rFonts w:ascii="Times New Roman" w:hAnsi="Times New Roman" w:cs="Times New Roman"/>
          <w:sz w:val="24"/>
          <w:szCs w:val="24"/>
        </w:rPr>
        <w:t>mille nimetus ei ole kantud abivahendite loetellu</w:t>
      </w:r>
      <w:r w:rsidR="00BD4894">
        <w:rPr>
          <w:rFonts w:ascii="Times New Roman" w:hAnsi="Times New Roman" w:cs="Times New Roman"/>
          <w:bCs/>
          <w:sz w:val="24"/>
          <w:szCs w:val="24"/>
        </w:rPr>
        <w:t>;</w:t>
      </w:r>
    </w:p>
    <w:p w14:paraId="19A549C2" w14:textId="39360184" w:rsidR="00BD4894" w:rsidRDefault="00BD4894" w:rsidP="000A7F8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4) piirlimiidi suurendamis</w:t>
      </w:r>
      <w:r w:rsidR="003B42A0">
        <w:rPr>
          <w:rFonts w:ascii="Times New Roman" w:hAnsi="Times New Roman" w:cs="Times New Roman"/>
          <w:bCs/>
          <w:sz w:val="24"/>
          <w:szCs w:val="24"/>
        </w:rPr>
        <w:t>e</w:t>
      </w:r>
      <w:r w:rsidR="00672E71">
        <w:rPr>
          <w:rFonts w:ascii="Times New Roman" w:hAnsi="Times New Roman" w:cs="Times New Roman"/>
          <w:bCs/>
          <w:sz w:val="24"/>
          <w:szCs w:val="24"/>
        </w:rPr>
        <w:t>;</w:t>
      </w:r>
    </w:p>
    <w:p w14:paraId="39FD39F7" w14:textId="601A7756" w:rsidR="00BD4894" w:rsidRDefault="00BD4894" w:rsidP="000A7F8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5) abivahendile kehtestatud piirhinna muutmis</w:t>
      </w:r>
      <w:r w:rsidR="003B42A0">
        <w:rPr>
          <w:rFonts w:ascii="Times New Roman" w:hAnsi="Times New Roman" w:cs="Times New Roman"/>
          <w:bCs/>
          <w:sz w:val="24"/>
          <w:szCs w:val="24"/>
        </w:rPr>
        <w:t>e</w:t>
      </w:r>
      <w:r>
        <w:rPr>
          <w:rFonts w:ascii="Times New Roman" w:hAnsi="Times New Roman" w:cs="Times New Roman"/>
          <w:bCs/>
          <w:sz w:val="24"/>
          <w:szCs w:val="24"/>
        </w:rPr>
        <w:t>;</w:t>
      </w:r>
    </w:p>
    <w:p w14:paraId="7BF59658" w14:textId="3CF66C34" w:rsidR="00BD4894" w:rsidRDefault="00135467" w:rsidP="000A7F8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6) abivahendile kehtestatud müügi- või üüritehingu nõude muutmis</w:t>
      </w:r>
      <w:r w:rsidR="003B42A0">
        <w:rPr>
          <w:rFonts w:ascii="Times New Roman" w:hAnsi="Times New Roman" w:cs="Times New Roman"/>
          <w:bCs/>
          <w:sz w:val="24"/>
          <w:szCs w:val="24"/>
        </w:rPr>
        <w:t>e</w:t>
      </w:r>
      <w:r>
        <w:rPr>
          <w:rFonts w:ascii="Times New Roman" w:hAnsi="Times New Roman" w:cs="Times New Roman"/>
          <w:bCs/>
          <w:sz w:val="24"/>
          <w:szCs w:val="24"/>
        </w:rPr>
        <w:t>;</w:t>
      </w:r>
    </w:p>
    <w:p w14:paraId="5558EB48" w14:textId="201D413B" w:rsidR="005E13E5" w:rsidRPr="00CE42D0" w:rsidRDefault="00135467" w:rsidP="000A7F87">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7) </w:t>
      </w:r>
      <w:r w:rsidR="00AC7E34">
        <w:rPr>
          <w:rFonts w:ascii="Times New Roman" w:hAnsi="Times New Roman" w:cs="Times New Roman"/>
          <w:bCs/>
          <w:sz w:val="24"/>
          <w:szCs w:val="24"/>
        </w:rPr>
        <w:t xml:space="preserve">sellise </w:t>
      </w:r>
      <w:r>
        <w:rPr>
          <w:rFonts w:ascii="Times New Roman" w:hAnsi="Times New Roman" w:cs="Times New Roman"/>
          <w:bCs/>
          <w:sz w:val="24"/>
          <w:szCs w:val="24"/>
        </w:rPr>
        <w:t>abivahendi</w:t>
      </w:r>
      <w:r w:rsidR="003B42A0">
        <w:rPr>
          <w:rFonts w:ascii="Times New Roman" w:hAnsi="Times New Roman" w:cs="Times New Roman"/>
          <w:bCs/>
          <w:sz w:val="24"/>
          <w:szCs w:val="24"/>
        </w:rPr>
        <w:t xml:space="preserve"> hüvitamise</w:t>
      </w:r>
      <w:r>
        <w:rPr>
          <w:rFonts w:ascii="Times New Roman" w:hAnsi="Times New Roman" w:cs="Times New Roman"/>
          <w:bCs/>
          <w:sz w:val="24"/>
          <w:szCs w:val="24"/>
        </w:rPr>
        <w:t xml:space="preserve">, mille </w:t>
      </w:r>
      <w:r w:rsidR="00880ED4">
        <w:rPr>
          <w:rFonts w:ascii="Times New Roman" w:hAnsi="Times New Roman" w:cs="Times New Roman"/>
          <w:bCs/>
          <w:sz w:val="24"/>
          <w:szCs w:val="24"/>
        </w:rPr>
        <w:t>kohta</w:t>
      </w:r>
      <w:r>
        <w:rPr>
          <w:rFonts w:ascii="Times New Roman" w:hAnsi="Times New Roman" w:cs="Times New Roman"/>
          <w:bCs/>
          <w:sz w:val="24"/>
          <w:szCs w:val="24"/>
        </w:rPr>
        <w:t xml:space="preserve"> on abivahendite loetelu</w:t>
      </w:r>
      <w:r w:rsidR="00726D44">
        <w:rPr>
          <w:rFonts w:ascii="Times New Roman" w:hAnsi="Times New Roman" w:cs="Times New Roman"/>
          <w:bCs/>
          <w:sz w:val="24"/>
          <w:szCs w:val="24"/>
        </w:rPr>
        <w:t>s</w:t>
      </w:r>
      <w:r>
        <w:rPr>
          <w:rFonts w:ascii="Times New Roman" w:hAnsi="Times New Roman" w:cs="Times New Roman"/>
          <w:bCs/>
          <w:sz w:val="24"/>
          <w:szCs w:val="24"/>
        </w:rPr>
        <w:t xml:space="preserve"> märge</w:t>
      </w:r>
      <w:r w:rsidR="00880ED4">
        <w:rPr>
          <w:rFonts w:ascii="Times New Roman" w:hAnsi="Times New Roman" w:cs="Times New Roman"/>
          <w:bCs/>
          <w:sz w:val="24"/>
          <w:szCs w:val="24"/>
        </w:rPr>
        <w:t>,</w:t>
      </w:r>
      <w:r>
        <w:rPr>
          <w:rFonts w:ascii="Times New Roman" w:hAnsi="Times New Roman" w:cs="Times New Roman"/>
          <w:bCs/>
          <w:sz w:val="24"/>
          <w:szCs w:val="24"/>
        </w:rPr>
        <w:t xml:space="preserve"> et </w:t>
      </w:r>
      <w:r w:rsidR="000B76CE">
        <w:rPr>
          <w:rFonts w:ascii="Times New Roman" w:hAnsi="Times New Roman" w:cs="Times New Roman"/>
          <w:bCs/>
          <w:sz w:val="24"/>
          <w:szCs w:val="24"/>
        </w:rPr>
        <w:t>hüvitamine toimub erandkorras</w:t>
      </w:r>
      <w:r w:rsidR="007D1FB3">
        <w:rPr>
          <w:rFonts w:ascii="Times New Roman" w:hAnsi="Times New Roman" w:cs="Times New Roman"/>
          <w:bCs/>
          <w:sz w:val="24"/>
          <w:szCs w:val="24"/>
        </w:rPr>
        <w:t>.</w:t>
      </w:r>
      <w:r w:rsidR="00C97290">
        <w:rPr>
          <w:rFonts w:ascii="Times New Roman" w:hAnsi="Times New Roman" w:cs="Times New Roman"/>
          <w:bCs/>
          <w:sz w:val="24"/>
          <w:szCs w:val="24"/>
        </w:rPr>
        <w:t>“</w:t>
      </w:r>
      <w:r w:rsidR="005E13E5">
        <w:rPr>
          <w:rFonts w:ascii="Times New Roman" w:hAnsi="Times New Roman" w:cs="Times New Roman"/>
          <w:bCs/>
          <w:sz w:val="24"/>
          <w:szCs w:val="24"/>
        </w:rPr>
        <w:t>;</w:t>
      </w:r>
    </w:p>
    <w:p w14:paraId="53647DC9" w14:textId="77777777" w:rsidR="00066E36" w:rsidRDefault="00066E36" w:rsidP="000A7F87">
      <w:pPr>
        <w:spacing w:after="0" w:line="240" w:lineRule="auto"/>
        <w:jc w:val="both"/>
        <w:rPr>
          <w:rFonts w:ascii="Times New Roman" w:hAnsi="Times New Roman" w:cs="Times New Roman"/>
          <w:bCs/>
          <w:sz w:val="24"/>
          <w:szCs w:val="24"/>
        </w:rPr>
      </w:pPr>
    </w:p>
    <w:p w14:paraId="47354C99" w14:textId="0AE4CC4A" w:rsidR="00E626A9" w:rsidRDefault="003A3529" w:rsidP="000A7F87">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7</w:t>
      </w:r>
      <w:r w:rsidR="00066E36" w:rsidRPr="00A82340">
        <w:rPr>
          <w:rFonts w:ascii="Times New Roman" w:hAnsi="Times New Roman" w:cs="Times New Roman"/>
          <w:b/>
          <w:bCs/>
          <w:sz w:val="24"/>
          <w:szCs w:val="24"/>
        </w:rPr>
        <w:t>)</w:t>
      </w:r>
      <w:r w:rsidR="00066E36" w:rsidRPr="00CE42D0">
        <w:rPr>
          <w:rFonts w:ascii="Times New Roman" w:hAnsi="Times New Roman" w:cs="Times New Roman"/>
          <w:sz w:val="24"/>
          <w:szCs w:val="24"/>
        </w:rPr>
        <w:t xml:space="preserve"> paragrahvi </w:t>
      </w:r>
      <w:commentRangeStart w:id="13"/>
      <w:r w:rsidR="00066E36" w:rsidRPr="00CE42D0">
        <w:rPr>
          <w:rFonts w:ascii="Times New Roman" w:hAnsi="Times New Roman" w:cs="Times New Roman"/>
          <w:sz w:val="24"/>
          <w:szCs w:val="24"/>
        </w:rPr>
        <w:t>47 lõige 8</w:t>
      </w:r>
      <w:r w:rsidR="00E626A9" w:rsidRPr="00CE42D0">
        <w:rPr>
          <w:rFonts w:ascii="Times New Roman" w:hAnsi="Times New Roman" w:cs="Times New Roman"/>
          <w:sz w:val="24"/>
          <w:szCs w:val="24"/>
        </w:rPr>
        <w:t xml:space="preserve"> </w:t>
      </w:r>
      <w:commentRangeEnd w:id="13"/>
      <w:r w:rsidR="005C2F2F">
        <w:rPr>
          <w:rStyle w:val="Kommentaariviide"/>
        </w:rPr>
        <w:commentReference w:id="13"/>
      </w:r>
      <w:r w:rsidR="00E626A9">
        <w:rPr>
          <w:rFonts w:ascii="Times New Roman" w:hAnsi="Times New Roman" w:cs="Times New Roman"/>
          <w:bCs/>
          <w:sz w:val="24"/>
          <w:szCs w:val="24"/>
        </w:rPr>
        <w:t>muudetakse ja sõnastatakse järgmiselt:</w:t>
      </w:r>
    </w:p>
    <w:p w14:paraId="654A91EB" w14:textId="4B82D37B" w:rsidR="00E626A9" w:rsidRDefault="00E626A9" w:rsidP="000A7F87">
      <w:pPr>
        <w:spacing w:after="0" w:line="240" w:lineRule="auto"/>
        <w:jc w:val="both"/>
        <w:rPr>
          <w:rFonts w:ascii="Times New Roman" w:hAnsi="Times New Roman" w:cs="Times New Roman"/>
          <w:bCs/>
          <w:sz w:val="24"/>
          <w:szCs w:val="24"/>
        </w:rPr>
      </w:pPr>
    </w:p>
    <w:p w14:paraId="2DECB345" w14:textId="42633760" w:rsidR="00364B90" w:rsidRPr="00CE42D0" w:rsidRDefault="006657A9" w:rsidP="000A7F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575941">
        <w:rPr>
          <w:rFonts w:ascii="Times New Roman" w:hAnsi="Times New Roman" w:cs="Times New Roman"/>
          <w:sz w:val="24"/>
          <w:szCs w:val="24"/>
        </w:rPr>
        <w:t xml:space="preserve">(8) Käesoleva paragrahvi lõikes 7 sätestatud </w:t>
      </w:r>
      <w:r w:rsidR="00993D7E">
        <w:rPr>
          <w:rFonts w:ascii="Times New Roman" w:hAnsi="Times New Roman" w:cs="Times New Roman"/>
          <w:sz w:val="24"/>
          <w:szCs w:val="24"/>
        </w:rPr>
        <w:t xml:space="preserve">juhtudel </w:t>
      </w:r>
      <w:r w:rsidR="00EF4FEE">
        <w:rPr>
          <w:rFonts w:ascii="Times New Roman" w:hAnsi="Times New Roman" w:cs="Times New Roman"/>
          <w:sz w:val="24"/>
          <w:szCs w:val="24"/>
        </w:rPr>
        <w:t xml:space="preserve">abivahendi eest tasu maksmise </w:t>
      </w:r>
      <w:r w:rsidR="00B4114D">
        <w:rPr>
          <w:rFonts w:ascii="Times New Roman" w:hAnsi="Times New Roman" w:cs="Times New Roman"/>
          <w:sz w:val="24"/>
          <w:szCs w:val="24"/>
        </w:rPr>
        <w:t xml:space="preserve">kohustuse </w:t>
      </w:r>
      <w:r w:rsidR="00EF4FEE">
        <w:rPr>
          <w:rFonts w:ascii="Times New Roman" w:hAnsi="Times New Roman" w:cs="Times New Roman"/>
          <w:sz w:val="24"/>
          <w:szCs w:val="24"/>
        </w:rPr>
        <w:t>erandkorras ülevõtmise</w:t>
      </w:r>
      <w:r w:rsidR="00B4114D">
        <w:rPr>
          <w:rFonts w:ascii="Times New Roman" w:hAnsi="Times New Roman" w:cs="Times New Roman"/>
          <w:sz w:val="24"/>
          <w:szCs w:val="24"/>
        </w:rPr>
        <w:t xml:space="preserve"> täpsemad tingimused kehtestab valdkonna eest vastutav minister määrusega</w:t>
      </w:r>
      <w:r>
        <w:rPr>
          <w:rFonts w:ascii="Times New Roman" w:hAnsi="Times New Roman" w:cs="Times New Roman"/>
          <w:sz w:val="24"/>
          <w:szCs w:val="24"/>
        </w:rPr>
        <w:t>.“;</w:t>
      </w:r>
      <w:r w:rsidR="00EF4FEE">
        <w:rPr>
          <w:rFonts w:ascii="Times New Roman" w:hAnsi="Times New Roman" w:cs="Times New Roman"/>
          <w:sz w:val="24"/>
          <w:szCs w:val="24"/>
        </w:rPr>
        <w:t xml:space="preserve"> </w:t>
      </w:r>
    </w:p>
    <w:p w14:paraId="10377D60" w14:textId="77777777" w:rsidR="00EF4FEE" w:rsidRPr="00CE42D0" w:rsidRDefault="00EF4FEE" w:rsidP="000A7F87">
      <w:pPr>
        <w:spacing w:after="0" w:line="240" w:lineRule="auto"/>
        <w:jc w:val="both"/>
        <w:rPr>
          <w:rFonts w:ascii="Times New Roman" w:hAnsi="Times New Roman" w:cs="Times New Roman"/>
          <w:sz w:val="24"/>
          <w:szCs w:val="24"/>
        </w:rPr>
      </w:pPr>
    </w:p>
    <w:p w14:paraId="70ACD0F3" w14:textId="3F2FA235" w:rsidR="00175D18" w:rsidRPr="00CE42D0" w:rsidRDefault="003A3529" w:rsidP="000A7F87">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0031665B" w:rsidRPr="00B35541">
        <w:rPr>
          <w:rFonts w:ascii="Times New Roman" w:hAnsi="Times New Roman" w:cs="Times New Roman"/>
          <w:b/>
          <w:sz w:val="24"/>
          <w:szCs w:val="24"/>
        </w:rPr>
        <w:t>)</w:t>
      </w:r>
      <w:r w:rsidR="0031665B" w:rsidRPr="00CE42D0">
        <w:rPr>
          <w:rFonts w:ascii="Times New Roman" w:hAnsi="Times New Roman" w:cs="Times New Roman"/>
          <w:sz w:val="24"/>
          <w:szCs w:val="24"/>
        </w:rPr>
        <w:t xml:space="preserve"> </w:t>
      </w:r>
      <w:r w:rsidR="001A2B8F" w:rsidRPr="00CE42D0">
        <w:rPr>
          <w:rFonts w:ascii="Times New Roman" w:hAnsi="Times New Roman" w:cs="Times New Roman"/>
          <w:sz w:val="24"/>
          <w:szCs w:val="24"/>
        </w:rPr>
        <w:t>paragrahvi 47 lõige 9 muudetakse</w:t>
      </w:r>
      <w:r w:rsidR="00175D18" w:rsidRPr="00CE42D0">
        <w:rPr>
          <w:rFonts w:ascii="Times New Roman" w:hAnsi="Times New Roman" w:cs="Times New Roman"/>
          <w:sz w:val="24"/>
          <w:szCs w:val="24"/>
        </w:rPr>
        <w:t xml:space="preserve"> ja sõnastatakse järgmiselt:</w:t>
      </w:r>
    </w:p>
    <w:p w14:paraId="717EC4A9" w14:textId="77777777" w:rsidR="005E6DF8" w:rsidRPr="005E6DF8" w:rsidRDefault="005E6DF8" w:rsidP="000A7F87">
      <w:pPr>
        <w:spacing w:after="0" w:line="240" w:lineRule="auto"/>
        <w:jc w:val="both"/>
        <w:rPr>
          <w:rFonts w:ascii="Times New Roman" w:hAnsi="Times New Roman" w:cs="Times New Roman"/>
          <w:bCs/>
          <w:sz w:val="24"/>
          <w:szCs w:val="24"/>
        </w:rPr>
      </w:pPr>
    </w:p>
    <w:p w14:paraId="573FC7AA" w14:textId="6C563F02" w:rsidR="00175D18" w:rsidRPr="00CE42D0" w:rsidRDefault="00261859" w:rsidP="000A7F87">
      <w:pPr>
        <w:pStyle w:val="Loendilik"/>
        <w:spacing w:after="0" w:line="240" w:lineRule="auto"/>
        <w:ind w:left="0"/>
        <w:jc w:val="both"/>
        <w:rPr>
          <w:rFonts w:ascii="Times New Roman" w:hAnsi="Times New Roman" w:cs="Times New Roman"/>
          <w:sz w:val="24"/>
          <w:szCs w:val="24"/>
        </w:rPr>
      </w:pPr>
      <w:r w:rsidRPr="00CE42D0">
        <w:rPr>
          <w:rFonts w:ascii="Times New Roman" w:hAnsi="Times New Roman" w:cs="Times New Roman"/>
          <w:sz w:val="24"/>
          <w:szCs w:val="24"/>
        </w:rPr>
        <w:t xml:space="preserve">„(9) Tasu maksmise kohustuse ülevõtmise taotlemisel sellise abivahendi eest, mille nimetus ei ole kantud </w:t>
      </w:r>
      <w:r w:rsidR="00755EAB" w:rsidRPr="00CE42D0">
        <w:rPr>
          <w:rFonts w:ascii="Times New Roman" w:hAnsi="Times New Roman" w:cs="Times New Roman"/>
          <w:sz w:val="24"/>
          <w:szCs w:val="24"/>
        </w:rPr>
        <w:t>abivahendite loetellu</w:t>
      </w:r>
      <w:r w:rsidR="00A82340">
        <w:rPr>
          <w:rFonts w:ascii="Times New Roman" w:hAnsi="Times New Roman" w:cs="Times New Roman"/>
          <w:sz w:val="24"/>
          <w:szCs w:val="24"/>
        </w:rPr>
        <w:t>,</w:t>
      </w:r>
      <w:r w:rsidR="00755EAB" w:rsidRPr="00CE42D0">
        <w:rPr>
          <w:rFonts w:ascii="Times New Roman" w:hAnsi="Times New Roman" w:cs="Times New Roman"/>
          <w:sz w:val="24"/>
          <w:szCs w:val="24"/>
        </w:rPr>
        <w:t xml:space="preserve"> kaasab Sotsiaalkindlustusamet menetlusse eksperdi.“</w:t>
      </w:r>
      <w:r w:rsidR="00B21BE3" w:rsidRPr="00CE42D0">
        <w:rPr>
          <w:rFonts w:ascii="Times New Roman" w:hAnsi="Times New Roman" w:cs="Times New Roman"/>
          <w:sz w:val="24"/>
          <w:szCs w:val="24"/>
        </w:rPr>
        <w:t>;</w:t>
      </w:r>
    </w:p>
    <w:p w14:paraId="0DA575E8" w14:textId="77777777" w:rsidR="00364B90" w:rsidRDefault="00364B90" w:rsidP="000A7F87">
      <w:pPr>
        <w:spacing w:after="0" w:line="240" w:lineRule="auto"/>
        <w:jc w:val="both"/>
        <w:rPr>
          <w:rFonts w:ascii="Times New Roman" w:hAnsi="Times New Roman" w:cs="Times New Roman"/>
          <w:b/>
          <w:sz w:val="24"/>
          <w:szCs w:val="24"/>
        </w:rPr>
      </w:pPr>
    </w:p>
    <w:p w14:paraId="37CF9AFA" w14:textId="4271E4C2" w:rsidR="00364B90" w:rsidRPr="00CE42D0" w:rsidRDefault="003A3529" w:rsidP="000A7F87">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9</w:t>
      </w:r>
      <w:r w:rsidR="0031665B" w:rsidRPr="00B35541">
        <w:rPr>
          <w:rFonts w:ascii="Times New Roman" w:hAnsi="Times New Roman" w:cs="Times New Roman"/>
          <w:b/>
          <w:sz w:val="24"/>
          <w:szCs w:val="24"/>
        </w:rPr>
        <w:t>)</w:t>
      </w:r>
      <w:r w:rsidR="0031665B" w:rsidRPr="00CE42D0">
        <w:rPr>
          <w:rFonts w:ascii="Times New Roman" w:hAnsi="Times New Roman" w:cs="Times New Roman"/>
          <w:sz w:val="24"/>
          <w:szCs w:val="24"/>
        </w:rPr>
        <w:t xml:space="preserve"> </w:t>
      </w:r>
      <w:r w:rsidR="005E6DF8" w:rsidRPr="00CE42D0">
        <w:rPr>
          <w:rFonts w:ascii="Times New Roman" w:hAnsi="Times New Roman" w:cs="Times New Roman"/>
          <w:sz w:val="24"/>
          <w:szCs w:val="24"/>
        </w:rPr>
        <w:t>p</w:t>
      </w:r>
      <w:r w:rsidR="00364B90" w:rsidRPr="00CE42D0">
        <w:rPr>
          <w:rFonts w:ascii="Times New Roman" w:hAnsi="Times New Roman" w:cs="Times New Roman"/>
          <w:sz w:val="24"/>
          <w:szCs w:val="24"/>
        </w:rPr>
        <w:t>aragrahvi</w:t>
      </w:r>
      <w:r w:rsidR="00751B77" w:rsidRPr="00CE42D0">
        <w:rPr>
          <w:rFonts w:ascii="Times New Roman" w:hAnsi="Times New Roman" w:cs="Times New Roman"/>
          <w:sz w:val="24"/>
          <w:szCs w:val="24"/>
        </w:rPr>
        <w:t xml:space="preserve"> 48 lõige 1 muudetakse ja sõnastatakse järgmiselt:</w:t>
      </w:r>
    </w:p>
    <w:p w14:paraId="7C10E9A8" w14:textId="77777777" w:rsidR="005E6DF8" w:rsidRPr="005E6DF8" w:rsidRDefault="005E6DF8" w:rsidP="000A7F87">
      <w:pPr>
        <w:spacing w:after="0" w:line="240" w:lineRule="auto"/>
        <w:jc w:val="both"/>
        <w:rPr>
          <w:rFonts w:ascii="Times New Roman" w:hAnsi="Times New Roman" w:cs="Times New Roman"/>
          <w:bCs/>
          <w:sz w:val="24"/>
          <w:szCs w:val="24"/>
        </w:rPr>
      </w:pPr>
    </w:p>
    <w:p w14:paraId="4F549BF5" w14:textId="782200A6" w:rsidR="001736E7" w:rsidRPr="00CE42D0" w:rsidRDefault="005079DF" w:rsidP="000A7F87">
      <w:pPr>
        <w:spacing w:after="0" w:line="240" w:lineRule="auto"/>
        <w:jc w:val="both"/>
        <w:rPr>
          <w:rFonts w:ascii="Times New Roman" w:hAnsi="Times New Roman" w:cs="Times New Roman"/>
          <w:sz w:val="24"/>
          <w:szCs w:val="24"/>
        </w:rPr>
      </w:pPr>
      <w:r w:rsidRPr="00CE42D0">
        <w:rPr>
          <w:rFonts w:ascii="Times New Roman" w:hAnsi="Times New Roman" w:cs="Times New Roman"/>
          <w:sz w:val="24"/>
          <w:szCs w:val="24"/>
        </w:rPr>
        <w:t xml:space="preserve">„(1) Abivahend käesoleva seaduse tähenduses on </w:t>
      </w:r>
      <w:r w:rsidR="00D25F9C">
        <w:rPr>
          <w:rFonts w:ascii="Times New Roman" w:hAnsi="Times New Roman" w:cs="Times New Roman"/>
          <w:sz w:val="24"/>
          <w:szCs w:val="24"/>
        </w:rPr>
        <w:t>toode, mis aitab</w:t>
      </w:r>
      <w:r w:rsidR="004254C6">
        <w:rPr>
          <w:rFonts w:ascii="Times New Roman" w:hAnsi="Times New Roman" w:cs="Times New Roman"/>
          <w:sz w:val="24"/>
          <w:szCs w:val="24"/>
        </w:rPr>
        <w:t xml:space="preserve"> parandada inimese funktsioneerimisvõimet, kompenseerida funktsioonihäiret</w:t>
      </w:r>
      <w:r w:rsidR="001617E2">
        <w:rPr>
          <w:rFonts w:ascii="Times New Roman" w:hAnsi="Times New Roman" w:cs="Times New Roman"/>
          <w:sz w:val="24"/>
          <w:szCs w:val="24"/>
        </w:rPr>
        <w:t xml:space="preserve"> ja saavutada või säilitada igapäevaelu</w:t>
      </w:r>
      <w:r w:rsidR="005C1658">
        <w:rPr>
          <w:rFonts w:ascii="Times New Roman" w:hAnsi="Times New Roman" w:cs="Times New Roman"/>
          <w:sz w:val="24"/>
          <w:szCs w:val="24"/>
        </w:rPr>
        <w:t>s</w:t>
      </w:r>
      <w:r w:rsidR="001617E2">
        <w:rPr>
          <w:rFonts w:ascii="Times New Roman" w:hAnsi="Times New Roman" w:cs="Times New Roman"/>
          <w:sz w:val="24"/>
          <w:szCs w:val="24"/>
        </w:rPr>
        <w:t xml:space="preserve"> võimalikult iseseis</w:t>
      </w:r>
      <w:r w:rsidR="008501DF">
        <w:rPr>
          <w:rFonts w:ascii="Times New Roman" w:hAnsi="Times New Roman" w:cs="Times New Roman"/>
          <w:sz w:val="24"/>
          <w:szCs w:val="24"/>
        </w:rPr>
        <w:t>vat</w:t>
      </w:r>
      <w:r w:rsidR="001617E2">
        <w:rPr>
          <w:rFonts w:ascii="Times New Roman" w:hAnsi="Times New Roman" w:cs="Times New Roman"/>
          <w:sz w:val="24"/>
          <w:szCs w:val="24"/>
        </w:rPr>
        <w:t xml:space="preserve"> toimetulek</w:t>
      </w:r>
      <w:r w:rsidR="008501DF">
        <w:rPr>
          <w:rFonts w:ascii="Times New Roman" w:hAnsi="Times New Roman" w:cs="Times New Roman"/>
          <w:sz w:val="24"/>
          <w:szCs w:val="24"/>
        </w:rPr>
        <w:t>ut</w:t>
      </w:r>
      <w:r w:rsidR="00445ADB" w:rsidRPr="00CE42D0">
        <w:rPr>
          <w:rFonts w:ascii="Times New Roman" w:hAnsi="Times New Roman" w:cs="Times New Roman"/>
          <w:sz w:val="24"/>
          <w:szCs w:val="24"/>
        </w:rPr>
        <w:t>.</w:t>
      </w:r>
      <w:r w:rsidR="0030717B" w:rsidRPr="00CE42D0">
        <w:rPr>
          <w:rFonts w:ascii="Times New Roman" w:hAnsi="Times New Roman" w:cs="Times New Roman"/>
          <w:sz w:val="24"/>
          <w:szCs w:val="24"/>
        </w:rPr>
        <w:t>“;</w:t>
      </w:r>
    </w:p>
    <w:p w14:paraId="4F0507D2" w14:textId="77777777" w:rsidR="001736E7" w:rsidRPr="00A937D9" w:rsidRDefault="001736E7" w:rsidP="000A7F87">
      <w:pPr>
        <w:spacing w:after="0" w:line="240" w:lineRule="auto"/>
        <w:jc w:val="both"/>
        <w:rPr>
          <w:rFonts w:ascii="Times New Roman" w:hAnsi="Times New Roman" w:cs="Times New Roman"/>
          <w:bCs/>
          <w:sz w:val="24"/>
          <w:szCs w:val="24"/>
        </w:rPr>
      </w:pPr>
    </w:p>
    <w:p w14:paraId="16787878" w14:textId="3C119A40" w:rsidR="00563228" w:rsidRPr="00CE42D0" w:rsidRDefault="005D77B5" w:rsidP="000A7F87">
      <w:pPr>
        <w:spacing w:after="0" w:line="240" w:lineRule="auto"/>
        <w:jc w:val="both"/>
        <w:rPr>
          <w:rFonts w:ascii="Times New Roman" w:hAnsi="Times New Roman" w:cs="Times New Roman"/>
          <w:sz w:val="24"/>
          <w:szCs w:val="24"/>
        </w:rPr>
      </w:pPr>
      <w:r w:rsidRPr="00B35541">
        <w:rPr>
          <w:rFonts w:ascii="Times New Roman" w:hAnsi="Times New Roman" w:cs="Times New Roman"/>
          <w:b/>
          <w:sz w:val="24"/>
          <w:szCs w:val="24"/>
        </w:rPr>
        <w:t>1</w:t>
      </w:r>
      <w:r w:rsidR="003A3529">
        <w:rPr>
          <w:rFonts w:ascii="Times New Roman" w:hAnsi="Times New Roman" w:cs="Times New Roman"/>
          <w:b/>
          <w:sz w:val="24"/>
          <w:szCs w:val="24"/>
        </w:rPr>
        <w:t>0</w:t>
      </w:r>
      <w:r w:rsidR="00734BC6" w:rsidRPr="00B35541">
        <w:rPr>
          <w:rFonts w:ascii="Times New Roman" w:hAnsi="Times New Roman" w:cs="Times New Roman"/>
          <w:b/>
          <w:sz w:val="24"/>
          <w:szCs w:val="24"/>
        </w:rPr>
        <w:t>)</w:t>
      </w:r>
      <w:r w:rsidR="00734BC6" w:rsidRPr="00CE42D0">
        <w:rPr>
          <w:rFonts w:ascii="Times New Roman" w:hAnsi="Times New Roman" w:cs="Times New Roman"/>
          <w:sz w:val="24"/>
          <w:szCs w:val="24"/>
        </w:rPr>
        <w:t xml:space="preserve"> </w:t>
      </w:r>
      <w:r w:rsidR="00450D9E" w:rsidRPr="00CE42D0">
        <w:rPr>
          <w:rFonts w:ascii="Times New Roman" w:hAnsi="Times New Roman" w:cs="Times New Roman"/>
          <w:sz w:val="24"/>
          <w:szCs w:val="24"/>
        </w:rPr>
        <w:t xml:space="preserve">paragrahvi </w:t>
      </w:r>
      <w:r w:rsidR="0070165F" w:rsidRPr="00CE42D0">
        <w:rPr>
          <w:rFonts w:ascii="Times New Roman" w:hAnsi="Times New Roman" w:cs="Times New Roman"/>
          <w:sz w:val="24"/>
          <w:szCs w:val="24"/>
        </w:rPr>
        <w:t xml:space="preserve">48 lõike 3 </w:t>
      </w:r>
      <w:r w:rsidR="007D2373" w:rsidRPr="00CE42D0">
        <w:rPr>
          <w:rFonts w:ascii="Times New Roman" w:hAnsi="Times New Roman" w:cs="Times New Roman"/>
          <w:sz w:val="24"/>
          <w:szCs w:val="24"/>
        </w:rPr>
        <w:t xml:space="preserve">punkt </w:t>
      </w:r>
      <w:r w:rsidR="00441242" w:rsidRPr="00CE42D0">
        <w:rPr>
          <w:rFonts w:ascii="Times New Roman" w:hAnsi="Times New Roman" w:cs="Times New Roman"/>
          <w:sz w:val="24"/>
          <w:szCs w:val="24"/>
        </w:rPr>
        <w:t>14</w:t>
      </w:r>
      <w:r w:rsidR="00F51BDE" w:rsidRPr="00CE42D0">
        <w:rPr>
          <w:rFonts w:ascii="Times New Roman" w:hAnsi="Times New Roman" w:cs="Times New Roman"/>
          <w:sz w:val="24"/>
          <w:szCs w:val="24"/>
        </w:rPr>
        <w:t xml:space="preserve"> muudetakse ja sõnastatakse järgmiselt:</w:t>
      </w:r>
    </w:p>
    <w:p w14:paraId="7CCAB1D4" w14:textId="77777777" w:rsidR="001B6139" w:rsidRPr="001B6139" w:rsidRDefault="001B6139" w:rsidP="000A7F87">
      <w:pPr>
        <w:spacing w:after="0" w:line="240" w:lineRule="auto"/>
        <w:jc w:val="both"/>
        <w:rPr>
          <w:rFonts w:ascii="Times New Roman" w:hAnsi="Times New Roman" w:cs="Times New Roman"/>
          <w:bCs/>
          <w:sz w:val="24"/>
          <w:szCs w:val="24"/>
        </w:rPr>
      </w:pPr>
    </w:p>
    <w:p w14:paraId="34A01822" w14:textId="0A5766EA" w:rsidR="001B6139" w:rsidRPr="00CE42D0" w:rsidRDefault="006B1FCA" w:rsidP="000A7F87">
      <w:pPr>
        <w:pStyle w:val="Loendilik"/>
        <w:spacing w:after="0" w:line="240" w:lineRule="auto"/>
        <w:ind w:left="0"/>
        <w:jc w:val="both"/>
        <w:rPr>
          <w:rFonts w:ascii="Times New Roman" w:hAnsi="Times New Roman" w:cs="Times New Roman"/>
          <w:sz w:val="24"/>
          <w:szCs w:val="24"/>
        </w:rPr>
      </w:pPr>
      <w:r w:rsidRPr="00CE42D0">
        <w:rPr>
          <w:rFonts w:ascii="Times New Roman" w:hAnsi="Times New Roman" w:cs="Times New Roman"/>
          <w:sz w:val="24"/>
          <w:szCs w:val="24"/>
        </w:rPr>
        <w:lastRenderedPageBreak/>
        <w:t>„</w:t>
      </w:r>
      <w:r w:rsidR="000A0AF6" w:rsidRPr="00CE42D0">
        <w:rPr>
          <w:rFonts w:ascii="Times New Roman" w:hAnsi="Times New Roman" w:cs="Times New Roman"/>
          <w:sz w:val="24"/>
          <w:szCs w:val="24"/>
        </w:rPr>
        <w:t>14)</w:t>
      </w:r>
      <w:r w:rsidR="0009585F" w:rsidRPr="00CE42D0">
        <w:rPr>
          <w:rFonts w:ascii="Times New Roman" w:hAnsi="Times New Roman" w:cs="Times New Roman"/>
          <w:sz w:val="24"/>
          <w:szCs w:val="24"/>
        </w:rPr>
        <w:t xml:space="preserve"> tingimus</w:t>
      </w:r>
      <w:r w:rsidR="005F1BE5" w:rsidRPr="00CE42D0">
        <w:rPr>
          <w:rFonts w:ascii="Times New Roman" w:hAnsi="Times New Roman" w:cs="Times New Roman"/>
          <w:sz w:val="24"/>
          <w:szCs w:val="24"/>
        </w:rPr>
        <w:t>ed</w:t>
      </w:r>
      <w:r w:rsidR="000A0AF6" w:rsidRPr="00CE42D0">
        <w:rPr>
          <w:rFonts w:ascii="Times New Roman" w:hAnsi="Times New Roman" w:cs="Times New Roman"/>
          <w:sz w:val="24"/>
          <w:szCs w:val="24"/>
        </w:rPr>
        <w:t xml:space="preserve">, millise </w:t>
      </w:r>
      <w:r w:rsidR="008D051F" w:rsidRPr="008D051F">
        <w:rPr>
          <w:rFonts w:ascii="Times New Roman" w:hAnsi="Times New Roman" w:cs="Times New Roman"/>
          <w:sz w:val="24"/>
          <w:szCs w:val="24"/>
        </w:rPr>
        <w:t xml:space="preserve">terviseseisundist tingitud </w:t>
      </w:r>
      <w:r w:rsidR="000A0AF6" w:rsidRPr="00CB634A">
        <w:rPr>
          <w:rFonts w:ascii="Times New Roman" w:hAnsi="Times New Roman" w:cs="Times New Roman"/>
          <w:sz w:val="24"/>
          <w:szCs w:val="24"/>
        </w:rPr>
        <w:t>funktsiooni</w:t>
      </w:r>
      <w:r w:rsidR="00F13BE4" w:rsidRPr="00CB634A">
        <w:rPr>
          <w:rFonts w:ascii="Times New Roman" w:hAnsi="Times New Roman" w:cs="Times New Roman"/>
          <w:sz w:val="24"/>
          <w:szCs w:val="24"/>
        </w:rPr>
        <w:t>häire</w:t>
      </w:r>
      <w:r w:rsidR="000A0AF6" w:rsidRPr="00CE42D0">
        <w:rPr>
          <w:rFonts w:ascii="Times New Roman" w:hAnsi="Times New Roman" w:cs="Times New Roman"/>
          <w:sz w:val="24"/>
          <w:szCs w:val="24"/>
        </w:rPr>
        <w:t xml:space="preserve"> või terviseprobleemi korral </w:t>
      </w:r>
      <w:r w:rsidR="00D02CA6" w:rsidRPr="00CE42D0">
        <w:rPr>
          <w:rFonts w:ascii="Times New Roman" w:hAnsi="Times New Roman" w:cs="Times New Roman"/>
          <w:sz w:val="24"/>
          <w:szCs w:val="24"/>
        </w:rPr>
        <w:t xml:space="preserve">on </w:t>
      </w:r>
      <w:r w:rsidR="000A0AF6" w:rsidRPr="00CE42D0">
        <w:rPr>
          <w:rFonts w:ascii="Times New Roman" w:hAnsi="Times New Roman" w:cs="Times New Roman"/>
          <w:sz w:val="24"/>
          <w:szCs w:val="24"/>
        </w:rPr>
        <w:t xml:space="preserve">abivahend </w:t>
      </w:r>
      <w:r w:rsidR="00D02CA6" w:rsidRPr="00CE42D0">
        <w:rPr>
          <w:rFonts w:ascii="Times New Roman" w:hAnsi="Times New Roman" w:cs="Times New Roman"/>
          <w:sz w:val="24"/>
          <w:szCs w:val="24"/>
        </w:rPr>
        <w:t>vajalik</w:t>
      </w:r>
      <w:r w:rsidR="00CA589B" w:rsidRPr="00CE42D0">
        <w:rPr>
          <w:rFonts w:ascii="Times New Roman" w:hAnsi="Times New Roman" w:cs="Times New Roman"/>
          <w:sz w:val="24"/>
          <w:szCs w:val="24"/>
        </w:rPr>
        <w:t>;</w:t>
      </w:r>
      <w:r w:rsidR="00E46F08">
        <w:rPr>
          <w:rFonts w:ascii="Times New Roman" w:hAnsi="Times New Roman" w:cs="Times New Roman"/>
          <w:sz w:val="24"/>
          <w:szCs w:val="24"/>
        </w:rPr>
        <w:t>“;</w:t>
      </w:r>
    </w:p>
    <w:p w14:paraId="15524320" w14:textId="77777777" w:rsidR="00BF7C5F" w:rsidRDefault="00BF7C5F" w:rsidP="000A7F87">
      <w:pPr>
        <w:pStyle w:val="Loendilik"/>
        <w:spacing w:after="0" w:line="240" w:lineRule="auto"/>
        <w:ind w:left="0"/>
        <w:jc w:val="both"/>
        <w:rPr>
          <w:rFonts w:ascii="Times New Roman" w:hAnsi="Times New Roman" w:cs="Times New Roman"/>
          <w:bCs/>
          <w:sz w:val="24"/>
          <w:szCs w:val="24"/>
        </w:rPr>
      </w:pPr>
    </w:p>
    <w:p w14:paraId="29CE47E6" w14:textId="0A24EE47" w:rsidR="00BF7C5F" w:rsidRPr="00CE42D0" w:rsidRDefault="005D77B5" w:rsidP="000A7F87">
      <w:pPr>
        <w:spacing w:after="0" w:line="240" w:lineRule="auto"/>
        <w:jc w:val="both"/>
        <w:rPr>
          <w:rFonts w:ascii="Times New Roman" w:hAnsi="Times New Roman" w:cs="Times New Roman"/>
          <w:sz w:val="24"/>
          <w:szCs w:val="24"/>
        </w:rPr>
      </w:pPr>
      <w:r w:rsidRPr="00B35541">
        <w:rPr>
          <w:rFonts w:ascii="Times New Roman" w:hAnsi="Times New Roman" w:cs="Times New Roman"/>
          <w:b/>
          <w:sz w:val="24"/>
          <w:szCs w:val="24"/>
        </w:rPr>
        <w:t>1</w:t>
      </w:r>
      <w:r w:rsidR="003A3529">
        <w:rPr>
          <w:rFonts w:ascii="Times New Roman" w:hAnsi="Times New Roman" w:cs="Times New Roman"/>
          <w:b/>
          <w:sz w:val="24"/>
          <w:szCs w:val="24"/>
        </w:rPr>
        <w:t>1</w:t>
      </w:r>
      <w:r w:rsidR="00734BC6" w:rsidRPr="00B35541">
        <w:rPr>
          <w:rFonts w:ascii="Times New Roman" w:hAnsi="Times New Roman" w:cs="Times New Roman"/>
          <w:b/>
          <w:sz w:val="24"/>
          <w:szCs w:val="24"/>
        </w:rPr>
        <w:t>)</w:t>
      </w:r>
      <w:r w:rsidR="00734BC6" w:rsidRPr="00CE42D0">
        <w:rPr>
          <w:rFonts w:ascii="Times New Roman" w:hAnsi="Times New Roman" w:cs="Times New Roman"/>
          <w:sz w:val="24"/>
          <w:szCs w:val="24"/>
        </w:rPr>
        <w:t xml:space="preserve"> </w:t>
      </w:r>
      <w:r w:rsidR="00BF7C5F" w:rsidRPr="00CE42D0">
        <w:rPr>
          <w:rFonts w:ascii="Times New Roman" w:hAnsi="Times New Roman" w:cs="Times New Roman"/>
          <w:sz w:val="24"/>
          <w:szCs w:val="24"/>
        </w:rPr>
        <w:t>paragrahv</w:t>
      </w:r>
      <w:r w:rsidR="004817D8" w:rsidRPr="00CE42D0">
        <w:rPr>
          <w:rFonts w:ascii="Times New Roman" w:hAnsi="Times New Roman" w:cs="Times New Roman"/>
          <w:sz w:val="24"/>
          <w:szCs w:val="24"/>
        </w:rPr>
        <w:t>i</w:t>
      </w:r>
      <w:r w:rsidR="00BF7C5F" w:rsidRPr="00CE42D0">
        <w:rPr>
          <w:rFonts w:ascii="Times New Roman" w:hAnsi="Times New Roman" w:cs="Times New Roman"/>
          <w:sz w:val="24"/>
          <w:szCs w:val="24"/>
        </w:rPr>
        <w:t xml:space="preserve"> 48 l</w:t>
      </w:r>
      <w:r w:rsidR="00972ACA" w:rsidRPr="00CE42D0">
        <w:rPr>
          <w:rFonts w:ascii="Times New Roman" w:hAnsi="Times New Roman" w:cs="Times New Roman"/>
          <w:sz w:val="24"/>
          <w:szCs w:val="24"/>
        </w:rPr>
        <w:t>õige 6 muudetakse ja sõnastatakse järgmisel</w:t>
      </w:r>
      <w:r w:rsidR="005E6DF8" w:rsidRPr="00CE42D0">
        <w:rPr>
          <w:rFonts w:ascii="Times New Roman" w:hAnsi="Times New Roman" w:cs="Times New Roman"/>
          <w:sz w:val="24"/>
          <w:szCs w:val="24"/>
        </w:rPr>
        <w:t>t:</w:t>
      </w:r>
    </w:p>
    <w:p w14:paraId="5A75BF4D" w14:textId="77777777" w:rsidR="00A71F8E" w:rsidRDefault="00A71F8E" w:rsidP="000A7F87">
      <w:pPr>
        <w:spacing w:after="0" w:line="240" w:lineRule="auto"/>
        <w:jc w:val="both"/>
        <w:rPr>
          <w:rFonts w:ascii="Times New Roman" w:hAnsi="Times New Roman" w:cs="Times New Roman"/>
          <w:bCs/>
          <w:sz w:val="24"/>
          <w:szCs w:val="24"/>
        </w:rPr>
      </w:pPr>
    </w:p>
    <w:p w14:paraId="3ACDB649" w14:textId="3FCDA6D3" w:rsidR="00A71F8E" w:rsidRPr="00CE42D0" w:rsidRDefault="00A71F8E" w:rsidP="000A7F87">
      <w:pPr>
        <w:spacing w:after="0" w:line="240" w:lineRule="auto"/>
        <w:jc w:val="both"/>
        <w:rPr>
          <w:rFonts w:ascii="Times New Roman" w:hAnsi="Times New Roman" w:cs="Times New Roman"/>
          <w:sz w:val="24"/>
          <w:szCs w:val="24"/>
        </w:rPr>
      </w:pPr>
      <w:r w:rsidRPr="00CE42D0">
        <w:rPr>
          <w:rFonts w:ascii="Times New Roman" w:hAnsi="Times New Roman" w:cs="Times New Roman"/>
          <w:sz w:val="24"/>
          <w:szCs w:val="24"/>
        </w:rPr>
        <w:t>„(6)</w:t>
      </w:r>
      <w:r w:rsidR="0030717B" w:rsidRPr="00CE42D0">
        <w:rPr>
          <w:rFonts w:ascii="Times New Roman" w:hAnsi="Times New Roman" w:cs="Times New Roman"/>
          <w:sz w:val="24"/>
          <w:szCs w:val="24"/>
        </w:rPr>
        <w:t xml:space="preserve"> Abivahendi kasutusaeg käesoleva seaduse tähenduses on abivahendile kehtestatud </w:t>
      </w:r>
      <w:r w:rsidR="00701FC8">
        <w:rPr>
          <w:rFonts w:ascii="Times New Roman" w:hAnsi="Times New Roman" w:cs="Times New Roman"/>
          <w:sz w:val="24"/>
          <w:szCs w:val="24"/>
        </w:rPr>
        <w:t xml:space="preserve">kasutusaeg </w:t>
      </w:r>
      <w:r w:rsidR="00D6127F">
        <w:rPr>
          <w:rFonts w:ascii="Times New Roman" w:hAnsi="Times New Roman" w:cs="Times New Roman"/>
          <w:sz w:val="24"/>
          <w:szCs w:val="24"/>
        </w:rPr>
        <w:t xml:space="preserve">alates </w:t>
      </w:r>
      <w:r w:rsidR="00701FC8">
        <w:rPr>
          <w:rFonts w:ascii="Times New Roman" w:hAnsi="Times New Roman" w:cs="Times New Roman"/>
          <w:sz w:val="24"/>
          <w:szCs w:val="24"/>
        </w:rPr>
        <w:t>selle</w:t>
      </w:r>
      <w:r w:rsidR="0030717B" w:rsidRPr="00CE42D0">
        <w:rPr>
          <w:rFonts w:ascii="Times New Roman" w:hAnsi="Times New Roman" w:cs="Times New Roman"/>
          <w:sz w:val="24"/>
          <w:szCs w:val="24"/>
        </w:rPr>
        <w:t xml:space="preserve"> esmakordsest kasutuselevõtust, mille lõppe</w:t>
      </w:r>
      <w:r w:rsidR="00CA7A00">
        <w:rPr>
          <w:rFonts w:ascii="Times New Roman" w:hAnsi="Times New Roman" w:cs="Times New Roman"/>
          <w:sz w:val="24"/>
          <w:szCs w:val="24"/>
        </w:rPr>
        <w:t>misel</w:t>
      </w:r>
      <w:r w:rsidR="0030717B" w:rsidRPr="00CE42D0">
        <w:rPr>
          <w:rFonts w:ascii="Times New Roman" w:hAnsi="Times New Roman" w:cs="Times New Roman"/>
          <w:sz w:val="24"/>
          <w:szCs w:val="24"/>
        </w:rPr>
        <w:t xml:space="preserve"> loetakse abivahend tarbimisväärtuse kaotanuks. Riik ei võta tasu maksmise kohustust üle abivahendi eest, mille kasutusaeg on lõppenud.“;</w:t>
      </w:r>
    </w:p>
    <w:p w14:paraId="0F12A33E" w14:textId="77777777" w:rsidR="007E3283" w:rsidRDefault="007E3283" w:rsidP="000A7F87">
      <w:pPr>
        <w:spacing w:after="0" w:line="240" w:lineRule="auto"/>
        <w:jc w:val="both"/>
        <w:rPr>
          <w:rFonts w:ascii="Times New Roman" w:hAnsi="Times New Roman" w:cs="Times New Roman"/>
          <w:bCs/>
          <w:sz w:val="24"/>
          <w:szCs w:val="24"/>
        </w:rPr>
      </w:pPr>
    </w:p>
    <w:p w14:paraId="1C283E80" w14:textId="63885F01" w:rsidR="007E3283" w:rsidRPr="00CE42D0" w:rsidRDefault="005C0E80" w:rsidP="000A7F87">
      <w:pPr>
        <w:spacing w:after="0" w:line="240" w:lineRule="auto"/>
        <w:jc w:val="both"/>
        <w:rPr>
          <w:rFonts w:ascii="Times New Roman" w:hAnsi="Times New Roman" w:cs="Times New Roman"/>
          <w:sz w:val="24"/>
          <w:szCs w:val="24"/>
        </w:rPr>
      </w:pPr>
      <w:r w:rsidRPr="00B35541">
        <w:rPr>
          <w:rFonts w:ascii="Times New Roman" w:hAnsi="Times New Roman" w:cs="Times New Roman"/>
          <w:b/>
          <w:sz w:val="24"/>
          <w:szCs w:val="24"/>
        </w:rPr>
        <w:t>1</w:t>
      </w:r>
      <w:r w:rsidR="003A3529">
        <w:rPr>
          <w:rFonts w:ascii="Times New Roman" w:hAnsi="Times New Roman" w:cs="Times New Roman"/>
          <w:b/>
          <w:sz w:val="24"/>
          <w:szCs w:val="24"/>
        </w:rPr>
        <w:t>2</w:t>
      </w:r>
      <w:r w:rsidRPr="00B35541">
        <w:rPr>
          <w:rFonts w:ascii="Times New Roman" w:hAnsi="Times New Roman" w:cs="Times New Roman"/>
          <w:b/>
          <w:sz w:val="24"/>
          <w:szCs w:val="24"/>
        </w:rPr>
        <w:t>)</w:t>
      </w:r>
      <w:r w:rsidRPr="00CE42D0">
        <w:rPr>
          <w:rFonts w:ascii="Times New Roman" w:hAnsi="Times New Roman" w:cs="Times New Roman"/>
          <w:sz w:val="24"/>
          <w:szCs w:val="24"/>
        </w:rPr>
        <w:t xml:space="preserve"> </w:t>
      </w:r>
      <w:r w:rsidR="000828FB" w:rsidRPr="00CE42D0">
        <w:rPr>
          <w:rFonts w:ascii="Times New Roman" w:hAnsi="Times New Roman" w:cs="Times New Roman"/>
          <w:sz w:val="24"/>
          <w:szCs w:val="24"/>
        </w:rPr>
        <w:t>paragrahvi 50 lõige 1 muudetakse ja sõnastatakse järgmiselt:</w:t>
      </w:r>
    </w:p>
    <w:p w14:paraId="7BA0978D" w14:textId="77777777" w:rsidR="000828FB" w:rsidRDefault="000828FB" w:rsidP="000A7F87">
      <w:pPr>
        <w:spacing w:after="0" w:line="240" w:lineRule="auto"/>
        <w:jc w:val="both"/>
        <w:rPr>
          <w:rFonts w:ascii="Times New Roman" w:hAnsi="Times New Roman" w:cs="Times New Roman"/>
          <w:bCs/>
          <w:sz w:val="24"/>
          <w:szCs w:val="24"/>
        </w:rPr>
      </w:pPr>
    </w:p>
    <w:p w14:paraId="5429A773" w14:textId="48745DE8" w:rsidR="0005765E" w:rsidRPr="00CE42D0" w:rsidRDefault="000828FB" w:rsidP="000A7F87">
      <w:pPr>
        <w:spacing w:after="0" w:line="240" w:lineRule="auto"/>
        <w:jc w:val="both"/>
        <w:rPr>
          <w:rFonts w:ascii="Times New Roman" w:hAnsi="Times New Roman" w:cs="Times New Roman"/>
          <w:sz w:val="24"/>
          <w:szCs w:val="24"/>
        </w:rPr>
      </w:pPr>
      <w:r w:rsidRPr="00CE42D0">
        <w:rPr>
          <w:rFonts w:ascii="Times New Roman" w:hAnsi="Times New Roman" w:cs="Times New Roman"/>
          <w:sz w:val="24"/>
          <w:szCs w:val="24"/>
        </w:rPr>
        <w:t>„(1) Piirhind on abivahendite loetel</w:t>
      </w:r>
      <w:r w:rsidR="00CA7A00">
        <w:rPr>
          <w:rFonts w:ascii="Times New Roman" w:hAnsi="Times New Roman" w:cs="Times New Roman"/>
          <w:sz w:val="24"/>
          <w:szCs w:val="24"/>
        </w:rPr>
        <w:t>lu</w:t>
      </w:r>
      <w:r w:rsidRPr="00CE42D0">
        <w:rPr>
          <w:rFonts w:ascii="Times New Roman" w:hAnsi="Times New Roman" w:cs="Times New Roman"/>
          <w:sz w:val="24"/>
          <w:szCs w:val="24"/>
        </w:rPr>
        <w:t xml:space="preserve"> kantud sama funktsiooni ja sihtotstarbega abivahendi eest tasu maksmise kohustuse ülevõtmise aluseks olev abivahendite loetelus kehtestatud maksimaalne hind.</w:t>
      </w:r>
      <w:r w:rsidR="00EF02BE" w:rsidRPr="00CE42D0">
        <w:rPr>
          <w:rFonts w:ascii="Times New Roman" w:hAnsi="Times New Roman" w:cs="Times New Roman"/>
          <w:sz w:val="24"/>
          <w:szCs w:val="24"/>
        </w:rPr>
        <w:t>“;</w:t>
      </w:r>
    </w:p>
    <w:p w14:paraId="15F83DE2" w14:textId="77777777" w:rsidR="0005765E" w:rsidRDefault="0005765E" w:rsidP="000A7F87">
      <w:pPr>
        <w:spacing w:after="0" w:line="240" w:lineRule="auto"/>
        <w:jc w:val="both"/>
        <w:rPr>
          <w:rFonts w:ascii="Times New Roman" w:hAnsi="Times New Roman" w:cs="Times New Roman"/>
          <w:bCs/>
          <w:sz w:val="24"/>
          <w:szCs w:val="24"/>
        </w:rPr>
      </w:pPr>
    </w:p>
    <w:p w14:paraId="6120690D" w14:textId="39DB9B36" w:rsidR="00DE7BAF" w:rsidRPr="00CE42D0" w:rsidRDefault="005C0E80" w:rsidP="000A7F87">
      <w:pPr>
        <w:spacing w:after="0" w:line="240" w:lineRule="auto"/>
        <w:jc w:val="both"/>
        <w:rPr>
          <w:rFonts w:ascii="Times New Roman" w:hAnsi="Times New Roman" w:cs="Times New Roman"/>
          <w:sz w:val="24"/>
          <w:szCs w:val="24"/>
        </w:rPr>
      </w:pPr>
      <w:r w:rsidRPr="00B35541">
        <w:rPr>
          <w:rFonts w:ascii="Times New Roman" w:hAnsi="Times New Roman" w:cs="Times New Roman"/>
          <w:b/>
          <w:sz w:val="24"/>
          <w:szCs w:val="24"/>
        </w:rPr>
        <w:t>1</w:t>
      </w:r>
      <w:r w:rsidR="003A3529">
        <w:rPr>
          <w:rFonts w:ascii="Times New Roman" w:hAnsi="Times New Roman" w:cs="Times New Roman"/>
          <w:b/>
          <w:sz w:val="24"/>
          <w:szCs w:val="24"/>
        </w:rPr>
        <w:t>3</w:t>
      </w:r>
      <w:r w:rsidRPr="00B35541">
        <w:rPr>
          <w:rFonts w:ascii="Times New Roman" w:hAnsi="Times New Roman" w:cs="Times New Roman"/>
          <w:b/>
          <w:sz w:val="24"/>
          <w:szCs w:val="24"/>
        </w:rPr>
        <w:t>)</w:t>
      </w:r>
      <w:r w:rsidRPr="00CE42D0">
        <w:rPr>
          <w:rFonts w:ascii="Times New Roman" w:hAnsi="Times New Roman" w:cs="Times New Roman"/>
          <w:sz w:val="24"/>
          <w:szCs w:val="24"/>
        </w:rPr>
        <w:t xml:space="preserve"> </w:t>
      </w:r>
      <w:r w:rsidR="004817D8" w:rsidRPr="00CE42D0">
        <w:rPr>
          <w:rFonts w:ascii="Times New Roman" w:hAnsi="Times New Roman" w:cs="Times New Roman"/>
          <w:sz w:val="24"/>
          <w:szCs w:val="24"/>
        </w:rPr>
        <w:t xml:space="preserve">paragrahvi 50 lõike </w:t>
      </w:r>
      <w:r w:rsidR="00ED29E0" w:rsidRPr="00CE42D0">
        <w:rPr>
          <w:rFonts w:ascii="Times New Roman" w:hAnsi="Times New Roman" w:cs="Times New Roman"/>
          <w:sz w:val="24"/>
          <w:szCs w:val="24"/>
        </w:rPr>
        <w:t>7</w:t>
      </w:r>
      <w:r w:rsidR="004817D8" w:rsidRPr="00CE42D0">
        <w:rPr>
          <w:rFonts w:ascii="Times New Roman" w:hAnsi="Times New Roman" w:cs="Times New Roman"/>
          <w:sz w:val="24"/>
          <w:szCs w:val="24"/>
        </w:rPr>
        <w:t xml:space="preserve"> punkti</w:t>
      </w:r>
      <w:r w:rsidR="00D009D0" w:rsidRPr="00CE42D0">
        <w:rPr>
          <w:rFonts w:ascii="Times New Roman" w:hAnsi="Times New Roman" w:cs="Times New Roman"/>
          <w:sz w:val="24"/>
          <w:szCs w:val="24"/>
        </w:rPr>
        <w:t>des</w:t>
      </w:r>
      <w:r w:rsidR="00DE7BAF" w:rsidRPr="00CE42D0">
        <w:rPr>
          <w:rFonts w:ascii="Times New Roman" w:hAnsi="Times New Roman" w:cs="Times New Roman"/>
          <w:sz w:val="24"/>
          <w:szCs w:val="24"/>
        </w:rPr>
        <w:t xml:space="preserve"> 1</w:t>
      </w:r>
      <w:r w:rsidR="004817D8" w:rsidRPr="00CE42D0">
        <w:rPr>
          <w:rFonts w:ascii="Times New Roman" w:hAnsi="Times New Roman" w:cs="Times New Roman"/>
          <w:sz w:val="24"/>
          <w:szCs w:val="24"/>
        </w:rPr>
        <w:t xml:space="preserve"> ja </w:t>
      </w:r>
      <w:r w:rsidR="00C31BD7" w:rsidRPr="00CE42D0">
        <w:rPr>
          <w:rFonts w:ascii="Times New Roman" w:hAnsi="Times New Roman" w:cs="Times New Roman"/>
          <w:sz w:val="24"/>
          <w:szCs w:val="24"/>
        </w:rPr>
        <w:t xml:space="preserve">2 </w:t>
      </w:r>
      <w:r w:rsidR="00D009D0" w:rsidRPr="00CE42D0">
        <w:rPr>
          <w:rFonts w:ascii="Times New Roman" w:hAnsi="Times New Roman" w:cs="Times New Roman"/>
          <w:sz w:val="24"/>
          <w:szCs w:val="24"/>
        </w:rPr>
        <w:t xml:space="preserve">asendatakse sõna </w:t>
      </w:r>
      <w:r w:rsidR="00E059E2" w:rsidRPr="00CE42D0">
        <w:rPr>
          <w:rFonts w:ascii="Times New Roman" w:hAnsi="Times New Roman" w:cs="Times New Roman"/>
          <w:sz w:val="24"/>
          <w:szCs w:val="24"/>
        </w:rPr>
        <w:t>„</w:t>
      </w:r>
      <w:r w:rsidR="00D009D0" w:rsidRPr="00CE42D0">
        <w:rPr>
          <w:rFonts w:ascii="Times New Roman" w:hAnsi="Times New Roman" w:cs="Times New Roman"/>
          <w:sz w:val="24"/>
          <w:szCs w:val="24"/>
        </w:rPr>
        <w:t>pu</w:t>
      </w:r>
      <w:r w:rsidR="003539C9" w:rsidRPr="00CE42D0">
        <w:rPr>
          <w:rFonts w:ascii="Times New Roman" w:hAnsi="Times New Roman" w:cs="Times New Roman"/>
          <w:sz w:val="24"/>
          <w:szCs w:val="24"/>
        </w:rPr>
        <w:t>ude</w:t>
      </w:r>
      <w:r w:rsidR="00E059E2" w:rsidRPr="00CE42D0">
        <w:rPr>
          <w:rFonts w:ascii="Times New Roman" w:hAnsi="Times New Roman" w:cs="Times New Roman"/>
          <w:sz w:val="24"/>
          <w:szCs w:val="24"/>
        </w:rPr>
        <w:t xml:space="preserve">“ </w:t>
      </w:r>
      <w:r w:rsidR="002C44FE" w:rsidRPr="00CE42D0">
        <w:rPr>
          <w:rFonts w:ascii="Times New Roman" w:hAnsi="Times New Roman" w:cs="Times New Roman"/>
          <w:sz w:val="24"/>
          <w:szCs w:val="24"/>
        </w:rPr>
        <w:t>sõnaga „</w:t>
      </w:r>
      <w:r w:rsidR="00473636" w:rsidRPr="00CB634A">
        <w:rPr>
          <w:rFonts w:ascii="Times New Roman" w:hAnsi="Times New Roman" w:cs="Times New Roman"/>
          <w:sz w:val="24"/>
          <w:szCs w:val="24"/>
        </w:rPr>
        <w:t>funktsioonihäire</w:t>
      </w:r>
      <w:r w:rsidR="002C44FE" w:rsidRPr="00CE42D0">
        <w:rPr>
          <w:rFonts w:ascii="Times New Roman" w:hAnsi="Times New Roman" w:cs="Times New Roman"/>
          <w:sz w:val="24"/>
          <w:szCs w:val="24"/>
        </w:rPr>
        <w:t>“;</w:t>
      </w:r>
    </w:p>
    <w:p w14:paraId="0F7A7813" w14:textId="77777777" w:rsidR="00406AB4" w:rsidRDefault="00406AB4" w:rsidP="000A7F87">
      <w:pPr>
        <w:spacing w:after="0" w:line="240" w:lineRule="auto"/>
        <w:jc w:val="both"/>
        <w:rPr>
          <w:rFonts w:ascii="Times New Roman" w:hAnsi="Times New Roman" w:cs="Times New Roman"/>
          <w:bCs/>
          <w:sz w:val="24"/>
          <w:szCs w:val="24"/>
        </w:rPr>
      </w:pPr>
    </w:p>
    <w:p w14:paraId="2A7A89A9" w14:textId="608900EA" w:rsidR="00777213" w:rsidRPr="00CE42D0" w:rsidRDefault="00982D2B" w:rsidP="000A7F87">
      <w:pPr>
        <w:spacing w:after="0" w:line="240" w:lineRule="auto"/>
        <w:jc w:val="both"/>
        <w:rPr>
          <w:rFonts w:ascii="Times New Roman" w:hAnsi="Times New Roman" w:cs="Times New Roman"/>
          <w:sz w:val="24"/>
          <w:szCs w:val="24"/>
        </w:rPr>
      </w:pPr>
      <w:r w:rsidRPr="00B35541">
        <w:rPr>
          <w:rFonts w:ascii="Times New Roman" w:hAnsi="Times New Roman" w:cs="Times New Roman"/>
          <w:b/>
          <w:sz w:val="24"/>
          <w:szCs w:val="24"/>
        </w:rPr>
        <w:t>1</w:t>
      </w:r>
      <w:r w:rsidR="003A3529">
        <w:rPr>
          <w:rFonts w:ascii="Times New Roman" w:hAnsi="Times New Roman" w:cs="Times New Roman"/>
          <w:b/>
          <w:sz w:val="24"/>
          <w:szCs w:val="24"/>
        </w:rPr>
        <w:t>4</w:t>
      </w:r>
      <w:r w:rsidRPr="00B35541">
        <w:rPr>
          <w:rFonts w:ascii="Times New Roman" w:hAnsi="Times New Roman" w:cs="Times New Roman"/>
          <w:b/>
          <w:sz w:val="24"/>
          <w:szCs w:val="24"/>
        </w:rPr>
        <w:t>)</w:t>
      </w:r>
      <w:r w:rsidRPr="00CE42D0">
        <w:rPr>
          <w:rFonts w:ascii="Times New Roman" w:hAnsi="Times New Roman" w:cs="Times New Roman"/>
          <w:sz w:val="24"/>
          <w:szCs w:val="24"/>
        </w:rPr>
        <w:t xml:space="preserve"> </w:t>
      </w:r>
      <w:r w:rsidR="00777213" w:rsidRPr="00CE42D0">
        <w:rPr>
          <w:rFonts w:ascii="Times New Roman" w:hAnsi="Times New Roman" w:cs="Times New Roman"/>
          <w:sz w:val="24"/>
          <w:szCs w:val="24"/>
        </w:rPr>
        <w:t>paragrahvi 50 lõi</w:t>
      </w:r>
      <w:r w:rsidR="00795843" w:rsidRPr="00CE42D0">
        <w:rPr>
          <w:rFonts w:ascii="Times New Roman" w:hAnsi="Times New Roman" w:cs="Times New Roman"/>
          <w:sz w:val="24"/>
          <w:szCs w:val="24"/>
        </w:rPr>
        <w:t>k</w:t>
      </w:r>
      <w:r w:rsidR="00777213" w:rsidRPr="00CE42D0">
        <w:rPr>
          <w:rFonts w:ascii="Times New Roman" w:hAnsi="Times New Roman" w:cs="Times New Roman"/>
          <w:sz w:val="24"/>
          <w:szCs w:val="24"/>
        </w:rPr>
        <w:t xml:space="preserve">e </w:t>
      </w:r>
      <w:r w:rsidR="006335EB" w:rsidRPr="00CE42D0">
        <w:rPr>
          <w:rFonts w:ascii="Times New Roman" w:hAnsi="Times New Roman" w:cs="Times New Roman"/>
          <w:sz w:val="24"/>
          <w:szCs w:val="24"/>
        </w:rPr>
        <w:t>8 punkt</w:t>
      </w:r>
      <w:r w:rsidR="00E5087A">
        <w:rPr>
          <w:rFonts w:ascii="Times New Roman" w:hAnsi="Times New Roman" w:cs="Times New Roman"/>
          <w:sz w:val="24"/>
          <w:szCs w:val="24"/>
        </w:rPr>
        <w:t>id</w:t>
      </w:r>
      <w:r w:rsidR="006335EB" w:rsidRPr="00CE42D0">
        <w:rPr>
          <w:rFonts w:ascii="Times New Roman" w:hAnsi="Times New Roman" w:cs="Times New Roman"/>
          <w:sz w:val="24"/>
          <w:szCs w:val="24"/>
        </w:rPr>
        <w:t xml:space="preserve"> 1</w:t>
      </w:r>
      <w:r w:rsidR="00E5087A">
        <w:rPr>
          <w:rFonts w:ascii="Times New Roman" w:hAnsi="Times New Roman" w:cs="Times New Roman"/>
          <w:sz w:val="24"/>
          <w:szCs w:val="24"/>
        </w:rPr>
        <w:t xml:space="preserve">, </w:t>
      </w:r>
      <w:r w:rsidR="00E5087A" w:rsidRPr="00E5087A">
        <w:rPr>
          <w:rFonts w:ascii="Times New Roman" w:hAnsi="Times New Roman" w:cs="Times New Roman"/>
          <w:sz w:val="24"/>
          <w:szCs w:val="24"/>
        </w:rPr>
        <w:t>3 ja 4</w:t>
      </w:r>
      <w:r w:rsidR="006335EB" w:rsidRPr="00CE42D0">
        <w:rPr>
          <w:rFonts w:ascii="Times New Roman" w:hAnsi="Times New Roman" w:cs="Times New Roman"/>
          <w:sz w:val="24"/>
          <w:szCs w:val="24"/>
        </w:rPr>
        <w:t xml:space="preserve"> </w:t>
      </w:r>
      <w:r w:rsidR="0058520B" w:rsidRPr="00CE42D0">
        <w:rPr>
          <w:rFonts w:ascii="Times New Roman" w:hAnsi="Times New Roman" w:cs="Times New Roman"/>
          <w:sz w:val="24"/>
          <w:szCs w:val="24"/>
        </w:rPr>
        <w:t>tunnistatakse kehtetuks;</w:t>
      </w:r>
    </w:p>
    <w:p w14:paraId="3E9AE695" w14:textId="77777777" w:rsidR="0058520B" w:rsidRDefault="0058520B" w:rsidP="000A7F87">
      <w:pPr>
        <w:pStyle w:val="Loendilik"/>
        <w:spacing w:after="0" w:line="240" w:lineRule="auto"/>
        <w:ind w:left="357"/>
        <w:jc w:val="both"/>
        <w:rPr>
          <w:rFonts w:ascii="Times New Roman" w:hAnsi="Times New Roman" w:cs="Times New Roman"/>
          <w:bCs/>
          <w:sz w:val="24"/>
          <w:szCs w:val="24"/>
        </w:rPr>
      </w:pPr>
    </w:p>
    <w:p w14:paraId="37B277D9" w14:textId="26705320" w:rsidR="00164E0C" w:rsidRPr="00CE42D0" w:rsidRDefault="00982D2B" w:rsidP="000A7F87">
      <w:pPr>
        <w:spacing w:after="0" w:line="240" w:lineRule="auto"/>
        <w:jc w:val="both"/>
        <w:rPr>
          <w:rFonts w:ascii="Times New Roman" w:hAnsi="Times New Roman" w:cs="Times New Roman"/>
          <w:sz w:val="24"/>
          <w:szCs w:val="24"/>
        </w:rPr>
      </w:pPr>
      <w:r w:rsidRPr="00B35541">
        <w:rPr>
          <w:rFonts w:ascii="Times New Roman" w:hAnsi="Times New Roman" w:cs="Times New Roman"/>
          <w:b/>
          <w:sz w:val="24"/>
          <w:szCs w:val="24"/>
        </w:rPr>
        <w:t>1</w:t>
      </w:r>
      <w:r w:rsidR="00FA3DC1">
        <w:rPr>
          <w:rFonts w:ascii="Times New Roman" w:hAnsi="Times New Roman" w:cs="Times New Roman"/>
          <w:b/>
          <w:sz w:val="24"/>
          <w:szCs w:val="24"/>
        </w:rPr>
        <w:t>5</w:t>
      </w:r>
      <w:r w:rsidRPr="00B35541">
        <w:rPr>
          <w:rFonts w:ascii="Times New Roman" w:hAnsi="Times New Roman" w:cs="Times New Roman"/>
          <w:b/>
          <w:sz w:val="24"/>
          <w:szCs w:val="24"/>
        </w:rPr>
        <w:t>)</w:t>
      </w:r>
      <w:r w:rsidRPr="00CE42D0">
        <w:rPr>
          <w:rFonts w:ascii="Times New Roman" w:hAnsi="Times New Roman" w:cs="Times New Roman"/>
          <w:sz w:val="24"/>
          <w:szCs w:val="24"/>
        </w:rPr>
        <w:t xml:space="preserve"> </w:t>
      </w:r>
      <w:r w:rsidR="002141E3" w:rsidRPr="00CE42D0">
        <w:rPr>
          <w:rFonts w:ascii="Times New Roman" w:hAnsi="Times New Roman" w:cs="Times New Roman"/>
          <w:sz w:val="24"/>
          <w:szCs w:val="24"/>
        </w:rPr>
        <w:t>paragrahvi 50 lõi</w:t>
      </w:r>
      <w:r w:rsidR="00164E0C" w:rsidRPr="00CE42D0">
        <w:rPr>
          <w:rFonts w:ascii="Times New Roman" w:hAnsi="Times New Roman" w:cs="Times New Roman"/>
          <w:sz w:val="24"/>
          <w:szCs w:val="24"/>
        </w:rPr>
        <w:t>ke 8 punkt 2 muudetakse ja sõnastatakse järgmiselt:</w:t>
      </w:r>
    </w:p>
    <w:p w14:paraId="60F68C97" w14:textId="77777777" w:rsidR="000857D7" w:rsidRPr="000857D7" w:rsidRDefault="000857D7" w:rsidP="000A7F87">
      <w:pPr>
        <w:spacing w:after="0" w:line="240" w:lineRule="auto"/>
        <w:jc w:val="both"/>
        <w:rPr>
          <w:rFonts w:ascii="Times New Roman" w:hAnsi="Times New Roman" w:cs="Times New Roman"/>
          <w:bCs/>
          <w:sz w:val="24"/>
          <w:szCs w:val="24"/>
        </w:rPr>
      </w:pPr>
    </w:p>
    <w:p w14:paraId="26140F2B" w14:textId="0215F57D" w:rsidR="00867DE6" w:rsidRPr="00CE42D0" w:rsidRDefault="000857D7" w:rsidP="000A7F87">
      <w:pPr>
        <w:spacing w:after="0" w:line="240" w:lineRule="auto"/>
        <w:jc w:val="both"/>
        <w:rPr>
          <w:rFonts w:ascii="Times New Roman" w:hAnsi="Times New Roman" w:cs="Times New Roman"/>
          <w:sz w:val="24"/>
          <w:szCs w:val="24"/>
        </w:rPr>
      </w:pPr>
      <w:r w:rsidRPr="00CE42D0">
        <w:rPr>
          <w:rFonts w:ascii="Times New Roman" w:hAnsi="Times New Roman" w:cs="Times New Roman"/>
          <w:sz w:val="24"/>
          <w:szCs w:val="24"/>
        </w:rPr>
        <w:t xml:space="preserve">„2) </w:t>
      </w:r>
      <w:r w:rsidR="000D647E" w:rsidRPr="00CE42D0">
        <w:rPr>
          <w:rFonts w:ascii="Times New Roman" w:hAnsi="Times New Roman" w:cs="Times New Roman"/>
          <w:sz w:val="24"/>
          <w:szCs w:val="24"/>
        </w:rPr>
        <w:t>kuni 18-aastasel isikul, ke</w:t>
      </w:r>
      <w:r w:rsidR="004D5D6F" w:rsidRPr="00CE42D0">
        <w:rPr>
          <w:rFonts w:ascii="Times New Roman" w:hAnsi="Times New Roman" w:cs="Times New Roman"/>
          <w:sz w:val="24"/>
          <w:szCs w:val="24"/>
        </w:rPr>
        <w:t xml:space="preserve">s vastab </w:t>
      </w:r>
      <w:ins w:id="14" w:author="Helen Uustalu" w:date="2024-06-26T13:54:00Z">
        <w:r w:rsidR="00250DB2">
          <w:rPr>
            <w:rFonts w:ascii="Times New Roman" w:hAnsi="Times New Roman" w:cs="Times New Roman"/>
            <w:sz w:val="24"/>
            <w:szCs w:val="24"/>
          </w:rPr>
          <w:t xml:space="preserve">käesoleva seaduse </w:t>
        </w:r>
      </w:ins>
      <w:r w:rsidR="00C81530">
        <w:rPr>
          <w:rFonts w:ascii="Times New Roman" w:hAnsi="Times New Roman" w:cs="Times New Roman"/>
          <w:sz w:val="24"/>
          <w:szCs w:val="24"/>
        </w:rPr>
        <w:t>§</w:t>
      </w:r>
      <w:r w:rsidR="004D5D6F" w:rsidRPr="00CE42D0">
        <w:rPr>
          <w:rFonts w:ascii="Times New Roman" w:hAnsi="Times New Roman" w:cs="Times New Roman"/>
          <w:sz w:val="24"/>
          <w:szCs w:val="24"/>
        </w:rPr>
        <w:t xml:space="preserve"> 47 lõikes 1 </w:t>
      </w:r>
      <w:r w:rsidR="00F23976" w:rsidRPr="00CE42D0">
        <w:rPr>
          <w:rFonts w:ascii="Times New Roman" w:hAnsi="Times New Roman" w:cs="Times New Roman"/>
          <w:sz w:val="24"/>
          <w:szCs w:val="24"/>
        </w:rPr>
        <w:t xml:space="preserve">sätestatud </w:t>
      </w:r>
      <w:r w:rsidR="004D5D6F" w:rsidRPr="00CE42D0">
        <w:rPr>
          <w:rFonts w:ascii="Times New Roman" w:hAnsi="Times New Roman" w:cs="Times New Roman"/>
          <w:sz w:val="24"/>
          <w:szCs w:val="24"/>
        </w:rPr>
        <w:t xml:space="preserve">tingimustele ja </w:t>
      </w:r>
      <w:r w:rsidR="000D647E" w:rsidRPr="00CE42D0">
        <w:rPr>
          <w:rFonts w:ascii="Times New Roman" w:hAnsi="Times New Roman" w:cs="Times New Roman"/>
          <w:sz w:val="24"/>
          <w:szCs w:val="24"/>
        </w:rPr>
        <w:t>kellel</w:t>
      </w:r>
      <w:r w:rsidR="00DD6D17" w:rsidRPr="00CE42D0">
        <w:rPr>
          <w:rFonts w:ascii="Times New Roman" w:hAnsi="Times New Roman" w:cs="Times New Roman"/>
          <w:sz w:val="24"/>
          <w:szCs w:val="24"/>
        </w:rPr>
        <w:t>e</w:t>
      </w:r>
      <w:r w:rsidR="000D647E" w:rsidRPr="00CE42D0">
        <w:rPr>
          <w:rFonts w:ascii="Times New Roman" w:hAnsi="Times New Roman" w:cs="Times New Roman"/>
          <w:sz w:val="24"/>
          <w:szCs w:val="24"/>
        </w:rPr>
        <w:t xml:space="preserve"> on </w:t>
      </w:r>
      <w:r w:rsidR="00893A55" w:rsidRPr="00CE42D0">
        <w:rPr>
          <w:rFonts w:ascii="Times New Roman" w:hAnsi="Times New Roman" w:cs="Times New Roman"/>
          <w:sz w:val="24"/>
          <w:szCs w:val="24"/>
        </w:rPr>
        <w:t xml:space="preserve">väljastatud abivahendi tõend </w:t>
      </w:r>
      <w:r w:rsidR="000D647E" w:rsidRPr="00CE42D0">
        <w:rPr>
          <w:rFonts w:ascii="Times New Roman" w:hAnsi="Times New Roman" w:cs="Times New Roman"/>
          <w:sz w:val="24"/>
          <w:szCs w:val="24"/>
        </w:rPr>
        <w:t>– piirmäär 90 protsenti;</w:t>
      </w:r>
      <w:r w:rsidR="006339EB" w:rsidRPr="00CE42D0">
        <w:rPr>
          <w:rFonts w:ascii="Times New Roman" w:hAnsi="Times New Roman" w:cs="Times New Roman"/>
          <w:sz w:val="24"/>
          <w:szCs w:val="24"/>
        </w:rPr>
        <w:t>“;</w:t>
      </w:r>
    </w:p>
    <w:p w14:paraId="168C493C" w14:textId="77777777" w:rsidR="00867DE6" w:rsidRDefault="00867DE6" w:rsidP="000A7F87">
      <w:pPr>
        <w:spacing w:after="0" w:line="240" w:lineRule="auto"/>
        <w:jc w:val="both"/>
        <w:rPr>
          <w:rFonts w:ascii="Times New Roman" w:hAnsi="Times New Roman" w:cs="Times New Roman"/>
          <w:bCs/>
          <w:sz w:val="24"/>
          <w:szCs w:val="24"/>
        </w:rPr>
      </w:pPr>
    </w:p>
    <w:p w14:paraId="1BFF6C61" w14:textId="49D52B6C" w:rsidR="00D01A09" w:rsidRPr="00CE42D0" w:rsidRDefault="001F3B6C" w:rsidP="000A7F87">
      <w:pPr>
        <w:spacing w:after="0" w:line="240" w:lineRule="auto"/>
        <w:jc w:val="both"/>
        <w:rPr>
          <w:rFonts w:ascii="Times New Roman" w:hAnsi="Times New Roman" w:cs="Times New Roman"/>
          <w:sz w:val="24"/>
          <w:szCs w:val="24"/>
        </w:rPr>
      </w:pPr>
      <w:r w:rsidRPr="00B35541">
        <w:rPr>
          <w:rFonts w:ascii="Times New Roman" w:hAnsi="Times New Roman" w:cs="Times New Roman"/>
          <w:b/>
          <w:sz w:val="24"/>
          <w:szCs w:val="24"/>
        </w:rPr>
        <w:t>1</w:t>
      </w:r>
      <w:r w:rsidR="00FA3DC1">
        <w:rPr>
          <w:rFonts w:ascii="Times New Roman" w:hAnsi="Times New Roman" w:cs="Times New Roman"/>
          <w:b/>
          <w:sz w:val="24"/>
          <w:szCs w:val="24"/>
        </w:rPr>
        <w:t>6</w:t>
      </w:r>
      <w:r w:rsidRPr="00B35541">
        <w:rPr>
          <w:rFonts w:ascii="Times New Roman" w:hAnsi="Times New Roman" w:cs="Times New Roman"/>
          <w:b/>
          <w:sz w:val="24"/>
          <w:szCs w:val="24"/>
        </w:rPr>
        <w:t>)</w:t>
      </w:r>
      <w:r w:rsidRPr="00CE42D0">
        <w:rPr>
          <w:rFonts w:ascii="Times New Roman" w:hAnsi="Times New Roman" w:cs="Times New Roman"/>
          <w:sz w:val="24"/>
          <w:szCs w:val="24"/>
        </w:rPr>
        <w:t xml:space="preserve"> </w:t>
      </w:r>
      <w:r w:rsidR="00394BD2" w:rsidRPr="00CE42D0">
        <w:rPr>
          <w:rFonts w:ascii="Times New Roman" w:hAnsi="Times New Roman" w:cs="Times New Roman"/>
          <w:sz w:val="24"/>
          <w:szCs w:val="24"/>
        </w:rPr>
        <w:t xml:space="preserve">paragrahvi 50 </w:t>
      </w:r>
      <w:r w:rsidR="000E7484" w:rsidRPr="00CE42D0">
        <w:rPr>
          <w:rFonts w:ascii="Times New Roman" w:hAnsi="Times New Roman" w:cs="Times New Roman"/>
          <w:sz w:val="24"/>
          <w:szCs w:val="24"/>
        </w:rPr>
        <w:t>lõige</w:t>
      </w:r>
      <w:r w:rsidR="00F85E52" w:rsidRPr="00CE42D0">
        <w:rPr>
          <w:rFonts w:ascii="Times New Roman" w:hAnsi="Times New Roman" w:cs="Times New Roman"/>
          <w:sz w:val="24"/>
          <w:szCs w:val="24"/>
        </w:rPr>
        <w:t xml:space="preserve"> 9 muudetakse ja sõnastatakse järgmiselt:</w:t>
      </w:r>
    </w:p>
    <w:p w14:paraId="00348E4F" w14:textId="4C1174BC" w:rsidR="00F85E52" w:rsidRDefault="00F85E52" w:rsidP="000A7F87">
      <w:pPr>
        <w:spacing w:after="0" w:line="240" w:lineRule="auto"/>
        <w:jc w:val="both"/>
        <w:rPr>
          <w:rFonts w:ascii="Times New Roman" w:hAnsi="Times New Roman" w:cs="Times New Roman"/>
          <w:bCs/>
          <w:sz w:val="24"/>
          <w:szCs w:val="24"/>
        </w:rPr>
      </w:pPr>
    </w:p>
    <w:p w14:paraId="07A47A1D" w14:textId="4F56DE1A" w:rsidR="00F85E52" w:rsidRPr="00CE42D0" w:rsidRDefault="003F10AD" w:rsidP="000A7F87">
      <w:pPr>
        <w:spacing w:after="0" w:line="240" w:lineRule="auto"/>
        <w:jc w:val="both"/>
        <w:rPr>
          <w:rFonts w:ascii="Times New Roman" w:hAnsi="Times New Roman" w:cs="Times New Roman"/>
          <w:sz w:val="24"/>
          <w:szCs w:val="24"/>
        </w:rPr>
      </w:pPr>
      <w:r w:rsidRPr="00CE42D0">
        <w:rPr>
          <w:rFonts w:ascii="Times New Roman" w:hAnsi="Times New Roman" w:cs="Times New Roman"/>
          <w:sz w:val="24"/>
          <w:szCs w:val="24"/>
        </w:rPr>
        <w:t>„(9) Isiku omaosaolus müügitehingu korral on abivahendi maksumuse ja riigi osaluse summa vahe, kuid mitte väiksem kui 7 eurot.“;</w:t>
      </w:r>
    </w:p>
    <w:p w14:paraId="7C9FFCC5" w14:textId="77777777" w:rsidR="00E24663" w:rsidRDefault="00E24663" w:rsidP="000A7F87">
      <w:pPr>
        <w:spacing w:after="0" w:line="240" w:lineRule="auto"/>
        <w:jc w:val="both"/>
        <w:rPr>
          <w:rFonts w:ascii="Times New Roman" w:hAnsi="Times New Roman" w:cs="Times New Roman"/>
          <w:bCs/>
          <w:sz w:val="24"/>
          <w:szCs w:val="24"/>
        </w:rPr>
      </w:pPr>
    </w:p>
    <w:p w14:paraId="5B421663" w14:textId="11EFA0CF" w:rsidR="00E24663" w:rsidRPr="00CE42D0" w:rsidRDefault="00FA3DC1" w:rsidP="000A7F87">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1</w:t>
      </w:r>
      <w:r w:rsidR="000C0461">
        <w:rPr>
          <w:rFonts w:ascii="Times New Roman" w:hAnsi="Times New Roman" w:cs="Times New Roman"/>
          <w:b/>
          <w:sz w:val="24"/>
          <w:szCs w:val="24"/>
        </w:rPr>
        <w:t>7</w:t>
      </w:r>
      <w:r w:rsidR="007A7B2F" w:rsidRPr="00B35541">
        <w:rPr>
          <w:rFonts w:ascii="Times New Roman" w:hAnsi="Times New Roman" w:cs="Times New Roman"/>
          <w:b/>
          <w:sz w:val="24"/>
          <w:szCs w:val="24"/>
        </w:rPr>
        <w:t>)</w:t>
      </w:r>
      <w:r w:rsidR="007A7B2F" w:rsidRPr="00CE42D0">
        <w:rPr>
          <w:rFonts w:ascii="Times New Roman" w:hAnsi="Times New Roman" w:cs="Times New Roman"/>
          <w:sz w:val="24"/>
          <w:szCs w:val="24"/>
        </w:rPr>
        <w:t xml:space="preserve"> </w:t>
      </w:r>
      <w:r w:rsidR="00625E24" w:rsidRPr="00CE42D0">
        <w:rPr>
          <w:rFonts w:ascii="Times New Roman" w:hAnsi="Times New Roman" w:cs="Times New Roman"/>
          <w:sz w:val="24"/>
          <w:szCs w:val="24"/>
        </w:rPr>
        <w:t>p</w:t>
      </w:r>
      <w:r w:rsidR="00D23EA9" w:rsidRPr="00CE42D0">
        <w:rPr>
          <w:rFonts w:ascii="Times New Roman" w:hAnsi="Times New Roman" w:cs="Times New Roman"/>
          <w:sz w:val="24"/>
          <w:szCs w:val="24"/>
        </w:rPr>
        <w:t xml:space="preserve">aragrahvi 50 täiendatakse </w:t>
      </w:r>
      <w:r w:rsidR="002A1BB0">
        <w:rPr>
          <w:rFonts w:ascii="Times New Roman" w:hAnsi="Times New Roman" w:cs="Times New Roman"/>
          <w:sz w:val="24"/>
          <w:szCs w:val="24"/>
        </w:rPr>
        <w:t>lõikega</w:t>
      </w:r>
      <w:r w:rsidR="00B36D2E" w:rsidRPr="00CE42D0">
        <w:rPr>
          <w:rFonts w:ascii="Times New Roman" w:hAnsi="Times New Roman" w:cs="Times New Roman"/>
          <w:sz w:val="24"/>
          <w:szCs w:val="24"/>
        </w:rPr>
        <w:t xml:space="preserve"> </w:t>
      </w:r>
      <w:r w:rsidR="008E7DB2">
        <w:rPr>
          <w:rFonts w:ascii="Times New Roman" w:hAnsi="Times New Roman" w:cs="Times New Roman"/>
          <w:sz w:val="24"/>
          <w:szCs w:val="24"/>
        </w:rPr>
        <w:t>9</w:t>
      </w:r>
      <w:r w:rsidR="008E7DB2" w:rsidRPr="00BA2D40">
        <w:rPr>
          <w:rFonts w:ascii="Times New Roman" w:hAnsi="Times New Roman" w:cs="Times New Roman"/>
          <w:sz w:val="24"/>
          <w:szCs w:val="24"/>
          <w:vertAlign w:val="superscript"/>
        </w:rPr>
        <w:t>1</w:t>
      </w:r>
      <w:r w:rsidR="00B36D2E" w:rsidRPr="00CE42D0">
        <w:rPr>
          <w:rFonts w:ascii="Times New Roman" w:hAnsi="Times New Roman" w:cs="Times New Roman"/>
          <w:sz w:val="24"/>
          <w:szCs w:val="24"/>
        </w:rPr>
        <w:t xml:space="preserve"> järgmise</w:t>
      </w:r>
      <w:r w:rsidR="008E7DB2">
        <w:rPr>
          <w:rFonts w:ascii="Times New Roman" w:hAnsi="Times New Roman" w:cs="Times New Roman"/>
          <w:sz w:val="24"/>
          <w:szCs w:val="24"/>
        </w:rPr>
        <w:t>s sõnastuses</w:t>
      </w:r>
      <w:r w:rsidR="00B36D2E" w:rsidRPr="00CE42D0">
        <w:rPr>
          <w:rFonts w:ascii="Times New Roman" w:hAnsi="Times New Roman" w:cs="Times New Roman"/>
          <w:sz w:val="24"/>
          <w:szCs w:val="24"/>
        </w:rPr>
        <w:t>:</w:t>
      </w:r>
    </w:p>
    <w:p w14:paraId="45166709" w14:textId="77777777" w:rsidR="00B36D2E" w:rsidRDefault="00B36D2E" w:rsidP="000A7F87">
      <w:pPr>
        <w:spacing w:after="0" w:line="240" w:lineRule="auto"/>
        <w:jc w:val="both"/>
        <w:rPr>
          <w:rFonts w:ascii="Times New Roman" w:hAnsi="Times New Roman" w:cs="Times New Roman"/>
          <w:bCs/>
          <w:sz w:val="24"/>
          <w:szCs w:val="24"/>
        </w:rPr>
      </w:pPr>
    </w:p>
    <w:p w14:paraId="0DF6280A" w14:textId="4EEB16C2" w:rsidR="00B36D2E" w:rsidRDefault="00BF058A" w:rsidP="000A7F87">
      <w:pPr>
        <w:spacing w:after="0" w:line="240" w:lineRule="auto"/>
        <w:jc w:val="both"/>
        <w:rPr>
          <w:rFonts w:ascii="Times New Roman" w:hAnsi="Times New Roman" w:cs="Times New Roman"/>
          <w:sz w:val="24"/>
          <w:szCs w:val="24"/>
        </w:rPr>
      </w:pPr>
      <w:r w:rsidRPr="00CE42D0">
        <w:rPr>
          <w:rFonts w:ascii="Times New Roman" w:hAnsi="Times New Roman" w:cs="Times New Roman"/>
          <w:sz w:val="24"/>
          <w:szCs w:val="24"/>
        </w:rPr>
        <w:t>„</w:t>
      </w:r>
      <w:r w:rsidR="00A45540" w:rsidRPr="00CE42D0">
        <w:rPr>
          <w:rFonts w:ascii="Times New Roman" w:hAnsi="Times New Roman" w:cs="Times New Roman"/>
          <w:sz w:val="24"/>
          <w:szCs w:val="24"/>
        </w:rPr>
        <w:t>(9</w:t>
      </w:r>
      <w:r w:rsidR="00A45540" w:rsidRPr="00CE42D0">
        <w:rPr>
          <w:rFonts w:ascii="Times New Roman" w:hAnsi="Times New Roman" w:cs="Times New Roman"/>
          <w:sz w:val="24"/>
          <w:szCs w:val="24"/>
          <w:vertAlign w:val="superscript"/>
        </w:rPr>
        <w:t>1</w:t>
      </w:r>
      <w:r w:rsidR="00A45540" w:rsidRPr="00CE42D0">
        <w:rPr>
          <w:rFonts w:ascii="Times New Roman" w:hAnsi="Times New Roman" w:cs="Times New Roman"/>
          <w:sz w:val="24"/>
          <w:szCs w:val="24"/>
        </w:rPr>
        <w:t>) Sotsiaalkindlustusamet vähendab omaosaluse määra</w:t>
      </w:r>
      <w:r w:rsidR="00631CF3" w:rsidRPr="00CE42D0">
        <w:rPr>
          <w:rFonts w:ascii="Times New Roman" w:hAnsi="Times New Roman" w:cs="Times New Roman"/>
          <w:sz w:val="24"/>
          <w:szCs w:val="24"/>
        </w:rPr>
        <w:t xml:space="preserve"> kuni viie protsendini, kuid mitte alla 7 euro ostutehingute puhul abivahendi kogumaksumusest, </w:t>
      </w:r>
      <w:r w:rsidR="003B3249" w:rsidRPr="00CE42D0">
        <w:rPr>
          <w:rFonts w:ascii="Times New Roman" w:hAnsi="Times New Roman" w:cs="Times New Roman"/>
          <w:sz w:val="24"/>
          <w:szCs w:val="24"/>
        </w:rPr>
        <w:t xml:space="preserve">juhul kui </w:t>
      </w:r>
      <w:r w:rsidR="0005360E" w:rsidRPr="00CE42D0">
        <w:rPr>
          <w:rFonts w:ascii="Times New Roman" w:hAnsi="Times New Roman" w:cs="Times New Roman"/>
          <w:sz w:val="24"/>
          <w:szCs w:val="24"/>
        </w:rPr>
        <w:t>isikule või tema perekonnale</w:t>
      </w:r>
      <w:r w:rsidR="005D2063" w:rsidRPr="00CE42D0">
        <w:rPr>
          <w:rFonts w:ascii="Times New Roman" w:hAnsi="Times New Roman" w:cs="Times New Roman"/>
          <w:sz w:val="24"/>
          <w:szCs w:val="24"/>
        </w:rPr>
        <w:t xml:space="preserve"> </w:t>
      </w:r>
      <w:r w:rsidR="003B3249" w:rsidRPr="00CE42D0">
        <w:rPr>
          <w:rFonts w:ascii="Times New Roman" w:hAnsi="Times New Roman" w:cs="Times New Roman"/>
          <w:sz w:val="24"/>
          <w:szCs w:val="24"/>
        </w:rPr>
        <w:t>on</w:t>
      </w:r>
      <w:r w:rsidR="005D2063" w:rsidRPr="00CE42D0">
        <w:rPr>
          <w:rFonts w:ascii="Times New Roman" w:hAnsi="Times New Roman" w:cs="Times New Roman"/>
          <w:sz w:val="24"/>
          <w:szCs w:val="24"/>
        </w:rPr>
        <w:t xml:space="preserve"> abivahendi soetamise kuul või </w:t>
      </w:r>
      <w:r w:rsidR="003B3249" w:rsidRPr="00CE42D0">
        <w:rPr>
          <w:rFonts w:ascii="Times New Roman" w:hAnsi="Times New Roman" w:cs="Times New Roman"/>
          <w:sz w:val="24"/>
          <w:szCs w:val="24"/>
        </w:rPr>
        <w:t xml:space="preserve">sellele eelnenud </w:t>
      </w:r>
      <w:r w:rsidR="00600F1F" w:rsidRPr="00CE42D0">
        <w:rPr>
          <w:rFonts w:ascii="Times New Roman" w:hAnsi="Times New Roman" w:cs="Times New Roman"/>
          <w:sz w:val="24"/>
          <w:szCs w:val="24"/>
        </w:rPr>
        <w:t xml:space="preserve">12 </w:t>
      </w:r>
      <w:r w:rsidR="003B3249" w:rsidRPr="00CE42D0">
        <w:rPr>
          <w:rFonts w:ascii="Times New Roman" w:hAnsi="Times New Roman" w:cs="Times New Roman"/>
          <w:sz w:val="24"/>
          <w:szCs w:val="24"/>
        </w:rPr>
        <w:t>kuu</w:t>
      </w:r>
      <w:r w:rsidR="000B2450">
        <w:rPr>
          <w:rFonts w:ascii="Times New Roman" w:hAnsi="Times New Roman" w:cs="Times New Roman"/>
          <w:sz w:val="24"/>
          <w:szCs w:val="24"/>
        </w:rPr>
        <w:t xml:space="preserve"> jooksul</w:t>
      </w:r>
      <w:r w:rsidR="003B3249" w:rsidRPr="00CE42D0">
        <w:rPr>
          <w:rFonts w:ascii="Times New Roman" w:hAnsi="Times New Roman" w:cs="Times New Roman"/>
          <w:sz w:val="24"/>
          <w:szCs w:val="24"/>
        </w:rPr>
        <w:t xml:space="preserve"> makstud toimetulekutoetust.</w:t>
      </w:r>
      <w:r w:rsidR="002106FF">
        <w:rPr>
          <w:rFonts w:ascii="Times New Roman" w:hAnsi="Times New Roman" w:cs="Times New Roman"/>
          <w:sz w:val="24"/>
          <w:szCs w:val="24"/>
        </w:rPr>
        <w:t>“;</w:t>
      </w:r>
    </w:p>
    <w:p w14:paraId="6B1F2325" w14:textId="77777777" w:rsidR="00575C8F" w:rsidRDefault="00575C8F" w:rsidP="000A7F87">
      <w:pPr>
        <w:spacing w:after="0" w:line="240" w:lineRule="auto"/>
        <w:jc w:val="both"/>
        <w:rPr>
          <w:rFonts w:ascii="Times New Roman" w:hAnsi="Times New Roman" w:cs="Times New Roman"/>
          <w:sz w:val="24"/>
          <w:szCs w:val="24"/>
        </w:rPr>
      </w:pPr>
    </w:p>
    <w:p w14:paraId="7747F583" w14:textId="30F8DF1F" w:rsidR="00575C8F" w:rsidRPr="00CE42D0" w:rsidRDefault="007C4E16" w:rsidP="000A7F8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0C0461">
        <w:rPr>
          <w:rFonts w:ascii="Times New Roman" w:hAnsi="Times New Roman" w:cs="Times New Roman"/>
          <w:b/>
          <w:bCs/>
          <w:sz w:val="24"/>
          <w:szCs w:val="24"/>
        </w:rPr>
        <w:t>8</w:t>
      </w:r>
      <w:r w:rsidR="00575C8F">
        <w:rPr>
          <w:rFonts w:ascii="Times New Roman" w:hAnsi="Times New Roman" w:cs="Times New Roman"/>
          <w:sz w:val="24"/>
          <w:szCs w:val="24"/>
        </w:rPr>
        <w:t>) paragrahvi 50 lõige 10 tunnistatakse kehtetuks;</w:t>
      </w:r>
    </w:p>
    <w:p w14:paraId="6B0CFE7C" w14:textId="77777777" w:rsidR="00475713" w:rsidRDefault="00475713" w:rsidP="000A7F87">
      <w:pPr>
        <w:spacing w:after="0" w:line="240" w:lineRule="auto"/>
        <w:jc w:val="both"/>
        <w:rPr>
          <w:rFonts w:ascii="Times New Roman" w:hAnsi="Times New Roman" w:cs="Times New Roman"/>
          <w:bCs/>
          <w:sz w:val="24"/>
          <w:szCs w:val="24"/>
        </w:rPr>
      </w:pPr>
    </w:p>
    <w:p w14:paraId="0C3B120E" w14:textId="16E8F84E" w:rsidR="00332FD9" w:rsidRPr="00CE42D0" w:rsidRDefault="000C0461" w:rsidP="000A7F8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19</w:t>
      </w:r>
      <w:r w:rsidR="007A7B2F" w:rsidRPr="00A82340">
        <w:rPr>
          <w:rFonts w:ascii="Times New Roman" w:hAnsi="Times New Roman" w:cs="Times New Roman"/>
          <w:b/>
          <w:bCs/>
          <w:sz w:val="24"/>
          <w:szCs w:val="24"/>
        </w:rPr>
        <w:t>)</w:t>
      </w:r>
      <w:r w:rsidR="007A7B2F" w:rsidRPr="00CE42D0">
        <w:rPr>
          <w:rFonts w:ascii="Times New Roman" w:hAnsi="Times New Roman" w:cs="Times New Roman"/>
          <w:sz w:val="24"/>
          <w:szCs w:val="24"/>
        </w:rPr>
        <w:t xml:space="preserve"> </w:t>
      </w:r>
      <w:r w:rsidR="00625E24" w:rsidRPr="00CE42D0">
        <w:rPr>
          <w:rFonts w:ascii="Times New Roman" w:hAnsi="Times New Roman" w:cs="Times New Roman"/>
          <w:sz w:val="24"/>
          <w:szCs w:val="24"/>
        </w:rPr>
        <w:t>paragrahvi 55 lõige 3 muudetakse ja sõnastatakse järgmiselt:</w:t>
      </w:r>
    </w:p>
    <w:p w14:paraId="19E02CEC" w14:textId="77777777" w:rsidR="00625E24" w:rsidRDefault="00625E24" w:rsidP="000A7F87">
      <w:pPr>
        <w:spacing w:after="0" w:line="240" w:lineRule="auto"/>
        <w:jc w:val="both"/>
        <w:rPr>
          <w:rFonts w:ascii="Times New Roman" w:hAnsi="Times New Roman" w:cs="Times New Roman"/>
          <w:bCs/>
          <w:sz w:val="24"/>
          <w:szCs w:val="24"/>
        </w:rPr>
      </w:pPr>
    </w:p>
    <w:p w14:paraId="270EF0A0" w14:textId="60772586" w:rsidR="00385543" w:rsidRPr="00CE42D0" w:rsidRDefault="00625E24" w:rsidP="000A7F87">
      <w:pPr>
        <w:spacing w:after="0" w:line="240" w:lineRule="auto"/>
        <w:jc w:val="both"/>
        <w:rPr>
          <w:rFonts w:ascii="Times New Roman" w:hAnsi="Times New Roman" w:cs="Times New Roman"/>
          <w:sz w:val="24"/>
          <w:szCs w:val="24"/>
        </w:rPr>
      </w:pPr>
      <w:r w:rsidRPr="00CE42D0">
        <w:rPr>
          <w:rFonts w:ascii="Times New Roman" w:hAnsi="Times New Roman" w:cs="Times New Roman"/>
          <w:sz w:val="24"/>
          <w:szCs w:val="24"/>
        </w:rPr>
        <w:t xml:space="preserve">„(3) Abivahendi kasutamise nõustamise </w:t>
      </w:r>
      <w:r w:rsidR="004952D8" w:rsidRPr="00CE42D0">
        <w:rPr>
          <w:rFonts w:ascii="Times New Roman" w:hAnsi="Times New Roman" w:cs="Times New Roman"/>
          <w:sz w:val="24"/>
          <w:szCs w:val="24"/>
        </w:rPr>
        <w:t>korra kehtestab valdkonna eest vastutav minister määrusega.“</w:t>
      </w:r>
      <w:r w:rsidR="00903757">
        <w:rPr>
          <w:rFonts w:ascii="Times New Roman" w:hAnsi="Times New Roman" w:cs="Times New Roman"/>
          <w:sz w:val="24"/>
          <w:szCs w:val="24"/>
        </w:rPr>
        <w:t>;</w:t>
      </w:r>
    </w:p>
    <w:p w14:paraId="59432C74" w14:textId="77777777" w:rsidR="009D113C" w:rsidRDefault="009D113C" w:rsidP="000A7F87">
      <w:pPr>
        <w:spacing w:after="0" w:line="240" w:lineRule="auto"/>
        <w:jc w:val="both"/>
        <w:rPr>
          <w:rFonts w:ascii="Times New Roman" w:hAnsi="Times New Roman" w:cs="Times New Roman"/>
          <w:bCs/>
          <w:sz w:val="24"/>
          <w:szCs w:val="24"/>
        </w:rPr>
      </w:pPr>
    </w:p>
    <w:p w14:paraId="0BE8187A" w14:textId="18D328AC" w:rsidR="009D113C" w:rsidRDefault="009D113C" w:rsidP="000A7F87">
      <w:pPr>
        <w:spacing w:after="0" w:line="240" w:lineRule="auto"/>
        <w:jc w:val="both"/>
        <w:rPr>
          <w:rFonts w:ascii="Times New Roman" w:hAnsi="Times New Roman" w:cs="Times New Roman"/>
          <w:color w:val="202020"/>
          <w:sz w:val="24"/>
          <w:szCs w:val="24"/>
          <w:shd w:val="clear" w:color="auto" w:fill="FFFFFF"/>
        </w:rPr>
      </w:pPr>
      <w:r w:rsidRPr="0039061F">
        <w:rPr>
          <w:rFonts w:ascii="Times New Roman" w:hAnsi="Times New Roman" w:cs="Times New Roman"/>
          <w:b/>
          <w:bCs/>
          <w:sz w:val="24"/>
          <w:szCs w:val="24"/>
        </w:rPr>
        <w:t>2</w:t>
      </w:r>
      <w:r w:rsidR="000C0461">
        <w:rPr>
          <w:rFonts w:ascii="Times New Roman" w:hAnsi="Times New Roman" w:cs="Times New Roman"/>
          <w:b/>
          <w:bCs/>
          <w:sz w:val="24"/>
          <w:szCs w:val="24"/>
        </w:rPr>
        <w:t>0</w:t>
      </w:r>
      <w:r w:rsidRPr="00981E8B">
        <w:rPr>
          <w:rFonts w:ascii="Times New Roman" w:hAnsi="Times New Roman" w:cs="Times New Roman"/>
          <w:b/>
          <w:sz w:val="24"/>
          <w:szCs w:val="24"/>
        </w:rPr>
        <w:t>)</w:t>
      </w:r>
      <w:r w:rsidRPr="001B575E">
        <w:rPr>
          <w:rFonts w:ascii="Times New Roman" w:hAnsi="Times New Roman" w:cs="Times New Roman"/>
          <w:sz w:val="24"/>
          <w:szCs w:val="24"/>
        </w:rPr>
        <w:t xml:space="preserve"> </w:t>
      </w:r>
      <w:r w:rsidR="0032210A" w:rsidRPr="001B575E">
        <w:rPr>
          <w:rFonts w:ascii="Times New Roman" w:hAnsi="Times New Roman" w:cs="Times New Roman"/>
          <w:sz w:val="24"/>
          <w:szCs w:val="24"/>
        </w:rPr>
        <w:t xml:space="preserve">paragrahvi 56 </w:t>
      </w:r>
      <w:r w:rsidR="008F2394" w:rsidRPr="001B575E">
        <w:rPr>
          <w:rFonts w:ascii="Times New Roman" w:hAnsi="Times New Roman" w:cs="Times New Roman"/>
          <w:sz w:val="24"/>
          <w:szCs w:val="24"/>
        </w:rPr>
        <w:t xml:space="preserve">lõikest 3 </w:t>
      </w:r>
      <w:r w:rsidR="00D840F1" w:rsidRPr="001B575E">
        <w:rPr>
          <w:rFonts w:ascii="Times New Roman" w:hAnsi="Times New Roman" w:cs="Times New Roman"/>
          <w:sz w:val="24"/>
          <w:szCs w:val="24"/>
        </w:rPr>
        <w:t xml:space="preserve">ja </w:t>
      </w:r>
      <w:r w:rsidR="00C60928">
        <w:rPr>
          <w:rFonts w:ascii="Times New Roman" w:hAnsi="Times New Roman" w:cs="Times New Roman"/>
          <w:bCs/>
          <w:sz w:val="24"/>
          <w:szCs w:val="24"/>
        </w:rPr>
        <w:t>§</w:t>
      </w:r>
      <w:r w:rsidR="00D840F1" w:rsidRPr="001B575E">
        <w:rPr>
          <w:rFonts w:ascii="Times New Roman" w:hAnsi="Times New Roman" w:cs="Times New Roman"/>
          <w:sz w:val="24"/>
          <w:szCs w:val="24"/>
        </w:rPr>
        <w:t xml:space="preserve"> 69 lõikest 6 </w:t>
      </w:r>
      <w:r w:rsidR="008F2394" w:rsidRPr="001B575E">
        <w:rPr>
          <w:rFonts w:ascii="Times New Roman" w:hAnsi="Times New Roman" w:cs="Times New Roman"/>
          <w:sz w:val="24"/>
          <w:szCs w:val="24"/>
        </w:rPr>
        <w:t>jäetakse välja sõnad „</w:t>
      </w:r>
      <w:r w:rsidR="00BB443E" w:rsidRPr="00A31988">
        <w:rPr>
          <w:rFonts w:ascii="Times New Roman" w:hAnsi="Times New Roman" w:cs="Times New Roman"/>
          <w:color w:val="202020"/>
          <w:sz w:val="24"/>
          <w:szCs w:val="24"/>
          <w:shd w:val="clear" w:color="auto" w:fill="FFFFFF"/>
        </w:rPr>
        <w:t>teenuse vajaduse kindlaks määramisel</w:t>
      </w:r>
      <w:r w:rsidR="00BD5977" w:rsidRPr="00A31988">
        <w:rPr>
          <w:rFonts w:ascii="Times New Roman" w:hAnsi="Times New Roman" w:cs="Times New Roman"/>
          <w:color w:val="202020"/>
          <w:sz w:val="24"/>
          <w:szCs w:val="24"/>
          <w:shd w:val="clear" w:color="auto" w:fill="FFFFFF"/>
        </w:rPr>
        <w:t xml:space="preserve"> koostatud</w:t>
      </w:r>
      <w:r w:rsidR="00BB443E" w:rsidRPr="00A31988">
        <w:rPr>
          <w:rFonts w:ascii="Times New Roman" w:hAnsi="Times New Roman" w:cs="Times New Roman"/>
          <w:color w:val="202020"/>
          <w:sz w:val="24"/>
          <w:szCs w:val="24"/>
          <w:shd w:val="clear" w:color="auto" w:fill="FFFFFF"/>
        </w:rPr>
        <w:t>“</w:t>
      </w:r>
      <w:r w:rsidR="00D53425" w:rsidRPr="00A31988">
        <w:rPr>
          <w:rFonts w:ascii="Times New Roman" w:hAnsi="Times New Roman" w:cs="Times New Roman"/>
          <w:color w:val="202020"/>
          <w:sz w:val="24"/>
          <w:szCs w:val="24"/>
          <w:shd w:val="clear" w:color="auto" w:fill="FFFFFF"/>
        </w:rPr>
        <w:t>;</w:t>
      </w:r>
    </w:p>
    <w:p w14:paraId="4E16238E" w14:textId="77777777" w:rsidR="00A31988" w:rsidRPr="00DE0AB0" w:rsidRDefault="00A31988" w:rsidP="000A7F87">
      <w:pPr>
        <w:spacing w:after="0" w:line="240" w:lineRule="auto"/>
        <w:jc w:val="both"/>
        <w:rPr>
          <w:rFonts w:ascii="Times New Roman" w:hAnsi="Times New Roman" w:cs="Times New Roman"/>
          <w:bCs/>
          <w:sz w:val="24"/>
          <w:szCs w:val="24"/>
        </w:rPr>
      </w:pPr>
    </w:p>
    <w:p w14:paraId="6D8CB535" w14:textId="2362DB3B" w:rsidR="00243238" w:rsidRDefault="00BB0C96" w:rsidP="000A7F8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000C0461">
        <w:rPr>
          <w:rFonts w:ascii="Times New Roman" w:hAnsi="Times New Roman" w:cs="Times New Roman"/>
          <w:b/>
          <w:bCs/>
          <w:sz w:val="24"/>
          <w:szCs w:val="24"/>
        </w:rPr>
        <w:t>1</w:t>
      </w:r>
      <w:r w:rsidR="007A7B2F" w:rsidRPr="007A7B2F">
        <w:rPr>
          <w:rFonts w:ascii="Times New Roman" w:hAnsi="Times New Roman" w:cs="Times New Roman"/>
          <w:b/>
          <w:bCs/>
          <w:sz w:val="24"/>
          <w:szCs w:val="24"/>
        </w:rPr>
        <w:t>)</w:t>
      </w:r>
      <w:r w:rsidR="007A7B2F">
        <w:rPr>
          <w:rFonts w:ascii="Times New Roman" w:hAnsi="Times New Roman" w:cs="Times New Roman"/>
          <w:sz w:val="24"/>
          <w:szCs w:val="24"/>
        </w:rPr>
        <w:t xml:space="preserve"> </w:t>
      </w:r>
      <w:r w:rsidR="003E52D7" w:rsidRPr="00FA1C20">
        <w:rPr>
          <w:rFonts w:ascii="Times New Roman" w:hAnsi="Times New Roman" w:cs="Times New Roman"/>
          <w:sz w:val="24"/>
          <w:szCs w:val="24"/>
        </w:rPr>
        <w:t xml:space="preserve">paragrahvi </w:t>
      </w:r>
      <w:r w:rsidR="003E52D7">
        <w:rPr>
          <w:rFonts w:ascii="Times New Roman" w:hAnsi="Times New Roman" w:cs="Times New Roman"/>
          <w:sz w:val="24"/>
          <w:szCs w:val="24"/>
        </w:rPr>
        <w:t>59</w:t>
      </w:r>
      <w:r w:rsidR="003E52D7" w:rsidRPr="00FA1C20">
        <w:rPr>
          <w:rFonts w:ascii="Times New Roman" w:hAnsi="Times New Roman" w:cs="Times New Roman"/>
          <w:sz w:val="24"/>
          <w:szCs w:val="24"/>
        </w:rPr>
        <w:t xml:space="preserve"> lõike 1</w:t>
      </w:r>
      <w:r w:rsidR="00022B12">
        <w:rPr>
          <w:rFonts w:ascii="Times New Roman" w:hAnsi="Times New Roman" w:cs="Times New Roman"/>
          <w:sz w:val="24"/>
          <w:szCs w:val="24"/>
        </w:rPr>
        <w:t xml:space="preserve"> </w:t>
      </w:r>
      <w:r w:rsidR="003E52D7" w:rsidRPr="00FA1C20">
        <w:rPr>
          <w:rFonts w:ascii="Times New Roman" w:hAnsi="Times New Roman" w:cs="Times New Roman"/>
          <w:sz w:val="24"/>
          <w:szCs w:val="24"/>
        </w:rPr>
        <w:t>punktis</w:t>
      </w:r>
      <w:r w:rsidR="00022B12">
        <w:rPr>
          <w:rFonts w:ascii="Times New Roman" w:hAnsi="Times New Roman" w:cs="Times New Roman"/>
          <w:sz w:val="24"/>
          <w:szCs w:val="24"/>
        </w:rPr>
        <w:t xml:space="preserve"> </w:t>
      </w:r>
      <w:r w:rsidR="00575653">
        <w:rPr>
          <w:rFonts w:ascii="Times New Roman" w:hAnsi="Times New Roman" w:cs="Times New Roman"/>
          <w:sz w:val="24"/>
          <w:szCs w:val="24"/>
        </w:rPr>
        <w:t>1</w:t>
      </w:r>
      <w:r w:rsidR="00EC5515">
        <w:rPr>
          <w:rFonts w:ascii="Times New Roman" w:hAnsi="Times New Roman" w:cs="Times New Roman"/>
          <w:sz w:val="24"/>
          <w:szCs w:val="24"/>
        </w:rPr>
        <w:t xml:space="preserve">, </w:t>
      </w:r>
      <w:r w:rsidR="00A01ADE" w:rsidRPr="00FA1C20">
        <w:rPr>
          <w:rFonts w:ascii="Times New Roman" w:hAnsi="Times New Roman" w:cs="Times New Roman"/>
          <w:sz w:val="24"/>
          <w:szCs w:val="24"/>
        </w:rPr>
        <w:t>§</w:t>
      </w:r>
      <w:r w:rsidR="00A01ADE">
        <w:rPr>
          <w:rFonts w:ascii="Times New Roman" w:hAnsi="Times New Roman" w:cs="Times New Roman"/>
          <w:sz w:val="24"/>
          <w:szCs w:val="24"/>
        </w:rPr>
        <w:t xml:space="preserve"> 59 lõikes 2</w:t>
      </w:r>
      <w:r w:rsidR="001D6FFA">
        <w:rPr>
          <w:rFonts w:ascii="Times New Roman" w:hAnsi="Times New Roman" w:cs="Times New Roman"/>
          <w:sz w:val="24"/>
          <w:szCs w:val="24"/>
        </w:rPr>
        <w:t>,</w:t>
      </w:r>
      <w:r w:rsidR="00EC5515">
        <w:rPr>
          <w:rFonts w:ascii="Times New Roman" w:hAnsi="Times New Roman" w:cs="Times New Roman"/>
          <w:sz w:val="24"/>
          <w:szCs w:val="24"/>
        </w:rPr>
        <w:t xml:space="preserve"> </w:t>
      </w:r>
      <w:r w:rsidR="00EC5515" w:rsidRPr="00FA1C20">
        <w:rPr>
          <w:rFonts w:ascii="Times New Roman" w:hAnsi="Times New Roman" w:cs="Times New Roman"/>
          <w:sz w:val="24"/>
          <w:szCs w:val="24"/>
        </w:rPr>
        <w:t>§</w:t>
      </w:r>
      <w:r w:rsidR="00EC5515">
        <w:rPr>
          <w:rFonts w:ascii="Times New Roman" w:hAnsi="Times New Roman" w:cs="Times New Roman"/>
          <w:sz w:val="24"/>
          <w:szCs w:val="24"/>
        </w:rPr>
        <w:t xml:space="preserve"> 60 lõikes 1</w:t>
      </w:r>
      <w:r w:rsidR="003E52D7" w:rsidRPr="007A7B2F">
        <w:rPr>
          <w:rFonts w:ascii="Times New Roman" w:hAnsi="Times New Roman" w:cs="Times New Roman"/>
          <w:sz w:val="24"/>
          <w:szCs w:val="24"/>
        </w:rPr>
        <w:t xml:space="preserve"> </w:t>
      </w:r>
      <w:r w:rsidR="00D6127F">
        <w:rPr>
          <w:rFonts w:ascii="Times New Roman" w:hAnsi="Times New Roman" w:cs="Times New Roman"/>
          <w:sz w:val="24"/>
          <w:szCs w:val="24"/>
        </w:rPr>
        <w:t>ja</w:t>
      </w:r>
      <w:r w:rsidR="001D6FFA">
        <w:rPr>
          <w:rFonts w:ascii="Times New Roman" w:hAnsi="Times New Roman" w:cs="Times New Roman"/>
          <w:sz w:val="24"/>
          <w:szCs w:val="24"/>
        </w:rPr>
        <w:t xml:space="preserve"> § </w:t>
      </w:r>
      <w:r w:rsidR="001D6FFA" w:rsidRPr="001D6FFA">
        <w:rPr>
          <w:rFonts w:ascii="Times New Roman" w:hAnsi="Times New Roman" w:cs="Times New Roman"/>
          <w:sz w:val="24"/>
          <w:szCs w:val="24"/>
        </w:rPr>
        <w:t xml:space="preserve">69 lõike 3 punktides 6 ja 7 </w:t>
      </w:r>
      <w:r w:rsidR="001D6FFA">
        <w:rPr>
          <w:rFonts w:ascii="Times New Roman" w:hAnsi="Times New Roman" w:cs="Times New Roman"/>
          <w:sz w:val="24"/>
          <w:szCs w:val="24"/>
        </w:rPr>
        <w:t xml:space="preserve">asendatakse </w:t>
      </w:r>
      <w:r w:rsidR="00A80A72">
        <w:rPr>
          <w:rFonts w:ascii="Times New Roman" w:hAnsi="Times New Roman" w:cs="Times New Roman"/>
          <w:sz w:val="24"/>
          <w:szCs w:val="24"/>
        </w:rPr>
        <w:t>tekstiosa</w:t>
      </w:r>
      <w:r w:rsidR="003E52D7" w:rsidRPr="007A7B2F">
        <w:rPr>
          <w:rFonts w:ascii="Times New Roman" w:hAnsi="Times New Roman" w:cs="Times New Roman"/>
          <w:sz w:val="24"/>
          <w:szCs w:val="24"/>
        </w:rPr>
        <w:t xml:space="preserve"> „16-aastane“ </w:t>
      </w:r>
      <w:r w:rsidR="00A80A72">
        <w:rPr>
          <w:rFonts w:ascii="Times New Roman" w:hAnsi="Times New Roman" w:cs="Times New Roman"/>
          <w:sz w:val="24"/>
          <w:szCs w:val="24"/>
        </w:rPr>
        <w:t>tekstiosaga</w:t>
      </w:r>
      <w:r w:rsidR="003E52D7" w:rsidRPr="007A7B2F">
        <w:rPr>
          <w:rFonts w:ascii="Times New Roman" w:hAnsi="Times New Roman" w:cs="Times New Roman"/>
          <w:sz w:val="24"/>
          <w:szCs w:val="24"/>
        </w:rPr>
        <w:t xml:space="preserve"> „18-aastane“ vastavas käändes;</w:t>
      </w:r>
    </w:p>
    <w:p w14:paraId="72B86023" w14:textId="77777777" w:rsidR="006D2674" w:rsidRDefault="006D2674" w:rsidP="000A7F87">
      <w:pPr>
        <w:spacing w:after="0" w:line="240" w:lineRule="auto"/>
        <w:jc w:val="both"/>
        <w:rPr>
          <w:rFonts w:ascii="Times New Roman" w:hAnsi="Times New Roman" w:cs="Times New Roman"/>
          <w:sz w:val="24"/>
          <w:szCs w:val="24"/>
        </w:rPr>
      </w:pPr>
    </w:p>
    <w:p w14:paraId="703D0962" w14:textId="5CE90CC7" w:rsidR="006369A7" w:rsidRDefault="00454F27" w:rsidP="000A7F87">
      <w:pPr>
        <w:spacing w:after="0" w:line="240" w:lineRule="auto"/>
        <w:jc w:val="both"/>
        <w:rPr>
          <w:rFonts w:ascii="Times New Roman" w:hAnsi="Times New Roman" w:cs="Times New Roman"/>
          <w:sz w:val="24"/>
          <w:szCs w:val="24"/>
        </w:rPr>
      </w:pPr>
      <w:r w:rsidRPr="006A1764">
        <w:rPr>
          <w:rFonts w:ascii="Times New Roman" w:hAnsi="Times New Roman" w:cs="Times New Roman"/>
          <w:b/>
          <w:bCs/>
          <w:sz w:val="24"/>
          <w:szCs w:val="24"/>
        </w:rPr>
        <w:lastRenderedPageBreak/>
        <w:t>2</w:t>
      </w:r>
      <w:r w:rsidR="000C0461">
        <w:rPr>
          <w:rFonts w:ascii="Times New Roman" w:hAnsi="Times New Roman" w:cs="Times New Roman"/>
          <w:b/>
          <w:bCs/>
          <w:sz w:val="24"/>
          <w:szCs w:val="24"/>
        </w:rPr>
        <w:t>2</w:t>
      </w:r>
      <w:r>
        <w:rPr>
          <w:rFonts w:ascii="Times New Roman" w:hAnsi="Times New Roman" w:cs="Times New Roman"/>
          <w:sz w:val="24"/>
          <w:szCs w:val="24"/>
        </w:rPr>
        <w:t>) p</w:t>
      </w:r>
      <w:r w:rsidR="006369A7">
        <w:rPr>
          <w:rFonts w:ascii="Times New Roman" w:hAnsi="Times New Roman" w:cs="Times New Roman"/>
          <w:sz w:val="24"/>
          <w:szCs w:val="24"/>
        </w:rPr>
        <w:t xml:space="preserve">aragrahvi 61 lõikes 1 ja </w:t>
      </w:r>
      <w:r w:rsidR="001C1202">
        <w:rPr>
          <w:rFonts w:ascii="Times New Roman" w:hAnsi="Times New Roman" w:cs="Times New Roman"/>
          <w:sz w:val="24"/>
          <w:szCs w:val="24"/>
        </w:rPr>
        <w:t>§</w:t>
      </w:r>
      <w:r w:rsidR="006369A7">
        <w:rPr>
          <w:rFonts w:ascii="Times New Roman" w:hAnsi="Times New Roman" w:cs="Times New Roman"/>
          <w:sz w:val="24"/>
          <w:szCs w:val="24"/>
        </w:rPr>
        <w:t xml:space="preserve"> </w:t>
      </w:r>
      <w:r w:rsidR="008B2803">
        <w:rPr>
          <w:rFonts w:ascii="Times New Roman" w:hAnsi="Times New Roman" w:cs="Times New Roman"/>
          <w:sz w:val="24"/>
          <w:szCs w:val="24"/>
        </w:rPr>
        <w:t>64 lõikes</w:t>
      </w:r>
      <w:r w:rsidR="00E3792A">
        <w:rPr>
          <w:rFonts w:ascii="Times New Roman" w:hAnsi="Times New Roman" w:cs="Times New Roman"/>
          <w:sz w:val="24"/>
          <w:szCs w:val="24"/>
        </w:rPr>
        <w:t xml:space="preserve"> 3</w:t>
      </w:r>
      <w:r w:rsidR="008B2803">
        <w:rPr>
          <w:rFonts w:ascii="Times New Roman" w:hAnsi="Times New Roman" w:cs="Times New Roman"/>
          <w:sz w:val="24"/>
          <w:szCs w:val="24"/>
        </w:rPr>
        <w:t xml:space="preserve"> asendatakse tekstiosa „punktides 2, 8 ja 9“ tekstiosaga „</w:t>
      </w:r>
      <w:r>
        <w:rPr>
          <w:rFonts w:ascii="Times New Roman" w:hAnsi="Times New Roman" w:cs="Times New Roman"/>
          <w:sz w:val="24"/>
          <w:szCs w:val="24"/>
        </w:rPr>
        <w:t xml:space="preserve">punktides </w:t>
      </w:r>
      <w:r w:rsidR="001952DF">
        <w:rPr>
          <w:rFonts w:ascii="Times New Roman" w:hAnsi="Times New Roman" w:cs="Times New Roman"/>
          <w:sz w:val="24"/>
          <w:szCs w:val="24"/>
        </w:rPr>
        <w:t>2 ja 9“</w:t>
      </w:r>
      <w:r w:rsidR="004D4A95">
        <w:rPr>
          <w:rFonts w:ascii="Times New Roman" w:hAnsi="Times New Roman" w:cs="Times New Roman"/>
          <w:sz w:val="24"/>
          <w:szCs w:val="24"/>
        </w:rPr>
        <w:t>;</w:t>
      </w:r>
    </w:p>
    <w:p w14:paraId="70D9ABA8" w14:textId="77777777" w:rsidR="005D3EBC" w:rsidRDefault="005D3EBC" w:rsidP="000A7F87">
      <w:pPr>
        <w:spacing w:after="0" w:line="240" w:lineRule="auto"/>
        <w:jc w:val="both"/>
        <w:rPr>
          <w:rFonts w:ascii="Times New Roman" w:hAnsi="Times New Roman" w:cs="Times New Roman"/>
          <w:sz w:val="24"/>
          <w:szCs w:val="24"/>
        </w:rPr>
      </w:pPr>
    </w:p>
    <w:p w14:paraId="71AD57BB" w14:textId="739C19D0" w:rsidR="005D3EBC" w:rsidRDefault="002A62BD" w:rsidP="000A7F87">
      <w:pPr>
        <w:spacing w:after="0" w:line="240" w:lineRule="auto"/>
        <w:jc w:val="both"/>
        <w:rPr>
          <w:rFonts w:ascii="Times New Roman" w:hAnsi="Times New Roman" w:cs="Times New Roman"/>
          <w:sz w:val="24"/>
          <w:szCs w:val="24"/>
        </w:rPr>
      </w:pPr>
      <w:r w:rsidRPr="006A1764">
        <w:rPr>
          <w:rFonts w:ascii="Times New Roman" w:hAnsi="Times New Roman" w:cs="Times New Roman"/>
          <w:b/>
          <w:bCs/>
          <w:sz w:val="24"/>
          <w:szCs w:val="24"/>
        </w:rPr>
        <w:t>2</w:t>
      </w:r>
      <w:r w:rsidR="000C0461">
        <w:rPr>
          <w:rFonts w:ascii="Times New Roman" w:hAnsi="Times New Roman" w:cs="Times New Roman"/>
          <w:b/>
          <w:bCs/>
          <w:sz w:val="24"/>
          <w:szCs w:val="24"/>
        </w:rPr>
        <w:t>3</w:t>
      </w:r>
      <w:r>
        <w:rPr>
          <w:rFonts w:ascii="Times New Roman" w:hAnsi="Times New Roman" w:cs="Times New Roman"/>
          <w:sz w:val="24"/>
          <w:szCs w:val="24"/>
        </w:rPr>
        <w:t>) p</w:t>
      </w:r>
      <w:r w:rsidR="002B2A62">
        <w:rPr>
          <w:rFonts w:ascii="Times New Roman" w:hAnsi="Times New Roman" w:cs="Times New Roman"/>
          <w:sz w:val="24"/>
          <w:szCs w:val="24"/>
        </w:rPr>
        <w:t>aragrahvi 6</w:t>
      </w:r>
      <w:r w:rsidR="004D4A95">
        <w:rPr>
          <w:rFonts w:ascii="Times New Roman" w:hAnsi="Times New Roman" w:cs="Times New Roman"/>
          <w:sz w:val="24"/>
          <w:szCs w:val="24"/>
        </w:rPr>
        <w:t>3</w:t>
      </w:r>
      <w:r w:rsidR="002B2A62">
        <w:rPr>
          <w:rFonts w:ascii="Times New Roman" w:hAnsi="Times New Roman" w:cs="Times New Roman"/>
          <w:sz w:val="24"/>
          <w:szCs w:val="24"/>
        </w:rPr>
        <w:t xml:space="preserve"> lõikes </w:t>
      </w:r>
      <w:r w:rsidR="004D4A95">
        <w:rPr>
          <w:rFonts w:ascii="Times New Roman" w:hAnsi="Times New Roman" w:cs="Times New Roman"/>
          <w:sz w:val="24"/>
          <w:szCs w:val="24"/>
        </w:rPr>
        <w:t>1</w:t>
      </w:r>
      <w:r w:rsidR="002B2A62">
        <w:rPr>
          <w:rFonts w:ascii="Times New Roman" w:hAnsi="Times New Roman" w:cs="Times New Roman"/>
          <w:sz w:val="24"/>
          <w:szCs w:val="24"/>
        </w:rPr>
        <w:t xml:space="preserve"> asendatakse tekstiosa</w:t>
      </w:r>
      <w:r w:rsidR="00AD1088">
        <w:rPr>
          <w:rFonts w:ascii="Times New Roman" w:hAnsi="Times New Roman" w:cs="Times New Roman"/>
          <w:sz w:val="24"/>
          <w:szCs w:val="24"/>
        </w:rPr>
        <w:t xml:space="preserve"> </w:t>
      </w:r>
      <w:r w:rsidR="004D4A95">
        <w:rPr>
          <w:rFonts w:ascii="Times New Roman" w:hAnsi="Times New Roman" w:cs="Times New Roman"/>
          <w:sz w:val="24"/>
          <w:szCs w:val="24"/>
        </w:rPr>
        <w:t>„punktides 1, 2, 8 ja 9“ tekstiosaga „punktides 1, 2 ja 9“;</w:t>
      </w:r>
    </w:p>
    <w:p w14:paraId="37EACFB0" w14:textId="77777777" w:rsidR="007B7BA5" w:rsidRDefault="007B7BA5" w:rsidP="000A7F87">
      <w:pPr>
        <w:spacing w:after="0" w:line="240" w:lineRule="auto"/>
        <w:jc w:val="both"/>
        <w:rPr>
          <w:rFonts w:ascii="Times New Roman" w:hAnsi="Times New Roman" w:cs="Times New Roman"/>
          <w:sz w:val="24"/>
          <w:szCs w:val="24"/>
        </w:rPr>
      </w:pPr>
    </w:p>
    <w:p w14:paraId="44A68886" w14:textId="53723677" w:rsidR="00DA685F" w:rsidRDefault="007B7BA5" w:rsidP="000A7F87">
      <w:pPr>
        <w:spacing w:after="0" w:line="240" w:lineRule="auto"/>
        <w:jc w:val="both"/>
        <w:rPr>
          <w:rFonts w:ascii="Times New Roman" w:hAnsi="Times New Roman" w:cs="Times New Roman"/>
          <w:sz w:val="24"/>
          <w:szCs w:val="24"/>
        </w:rPr>
      </w:pPr>
      <w:r w:rsidRPr="006F0C1B">
        <w:rPr>
          <w:rFonts w:ascii="Times New Roman" w:hAnsi="Times New Roman" w:cs="Times New Roman"/>
          <w:b/>
          <w:bCs/>
          <w:sz w:val="24"/>
          <w:szCs w:val="24"/>
        </w:rPr>
        <w:t>2</w:t>
      </w:r>
      <w:r w:rsidR="000C0461">
        <w:rPr>
          <w:rFonts w:ascii="Times New Roman" w:hAnsi="Times New Roman" w:cs="Times New Roman"/>
          <w:b/>
          <w:bCs/>
          <w:sz w:val="24"/>
          <w:szCs w:val="24"/>
        </w:rPr>
        <w:t>4</w:t>
      </w:r>
      <w:r w:rsidRPr="006F0C1B">
        <w:rPr>
          <w:rFonts w:ascii="Times New Roman" w:hAnsi="Times New Roman" w:cs="Times New Roman"/>
          <w:b/>
          <w:bCs/>
          <w:sz w:val="24"/>
          <w:szCs w:val="24"/>
        </w:rPr>
        <w:t xml:space="preserve">) </w:t>
      </w:r>
      <w:r w:rsidRPr="006F0C1B">
        <w:rPr>
          <w:rFonts w:ascii="Times New Roman" w:hAnsi="Times New Roman" w:cs="Times New Roman"/>
          <w:sz w:val="24"/>
          <w:szCs w:val="24"/>
        </w:rPr>
        <w:t xml:space="preserve">paragrahvi </w:t>
      </w:r>
      <w:r w:rsidR="001602A6" w:rsidRPr="006F0C1B">
        <w:rPr>
          <w:rFonts w:ascii="Times New Roman" w:hAnsi="Times New Roman" w:cs="Times New Roman"/>
          <w:sz w:val="24"/>
          <w:szCs w:val="24"/>
        </w:rPr>
        <w:t xml:space="preserve">64 lõikes 2 asendatakse </w:t>
      </w:r>
      <w:r w:rsidR="00A80A72">
        <w:rPr>
          <w:rFonts w:ascii="Times New Roman" w:hAnsi="Times New Roman" w:cs="Times New Roman"/>
          <w:sz w:val="24"/>
          <w:szCs w:val="24"/>
        </w:rPr>
        <w:t>tekstiosa</w:t>
      </w:r>
      <w:r w:rsidR="00246B2A" w:rsidRPr="006F0C1B">
        <w:rPr>
          <w:rFonts w:ascii="Times New Roman" w:hAnsi="Times New Roman" w:cs="Times New Roman"/>
          <w:sz w:val="24"/>
          <w:szCs w:val="24"/>
        </w:rPr>
        <w:t xml:space="preserve"> „15-aastaste“ </w:t>
      </w:r>
      <w:r w:rsidR="00A80A72">
        <w:rPr>
          <w:rFonts w:ascii="Times New Roman" w:hAnsi="Times New Roman" w:cs="Times New Roman"/>
          <w:sz w:val="24"/>
          <w:szCs w:val="24"/>
        </w:rPr>
        <w:t>tekstiosaga</w:t>
      </w:r>
      <w:r w:rsidR="00246B2A" w:rsidRPr="006F0C1B">
        <w:rPr>
          <w:rFonts w:ascii="Times New Roman" w:hAnsi="Times New Roman" w:cs="Times New Roman"/>
          <w:sz w:val="24"/>
          <w:szCs w:val="24"/>
        </w:rPr>
        <w:t xml:space="preserve"> „</w:t>
      </w:r>
      <w:r w:rsidR="00D23679" w:rsidRPr="006F0C1B">
        <w:rPr>
          <w:rFonts w:ascii="Times New Roman" w:hAnsi="Times New Roman" w:cs="Times New Roman"/>
          <w:sz w:val="24"/>
          <w:szCs w:val="24"/>
        </w:rPr>
        <w:t xml:space="preserve">17-aastaste“ ja </w:t>
      </w:r>
      <w:r w:rsidR="00A80A72">
        <w:rPr>
          <w:rFonts w:ascii="Times New Roman" w:hAnsi="Times New Roman" w:cs="Times New Roman"/>
          <w:sz w:val="24"/>
          <w:szCs w:val="24"/>
        </w:rPr>
        <w:t>tekstiosa</w:t>
      </w:r>
      <w:r w:rsidR="00D23679" w:rsidRPr="006F0C1B">
        <w:rPr>
          <w:rFonts w:ascii="Times New Roman" w:hAnsi="Times New Roman" w:cs="Times New Roman"/>
          <w:sz w:val="24"/>
          <w:szCs w:val="24"/>
        </w:rPr>
        <w:t xml:space="preserve"> „16-aastaste“ </w:t>
      </w:r>
      <w:r w:rsidR="00A80A72">
        <w:rPr>
          <w:rFonts w:ascii="Times New Roman" w:hAnsi="Times New Roman" w:cs="Times New Roman"/>
          <w:sz w:val="24"/>
          <w:szCs w:val="24"/>
        </w:rPr>
        <w:t>tekstiosaga</w:t>
      </w:r>
      <w:r w:rsidR="00D23679" w:rsidRPr="006F0C1B">
        <w:rPr>
          <w:rFonts w:ascii="Times New Roman" w:hAnsi="Times New Roman" w:cs="Times New Roman"/>
          <w:sz w:val="24"/>
          <w:szCs w:val="24"/>
        </w:rPr>
        <w:t xml:space="preserve"> „18-aastaste“</w:t>
      </w:r>
      <w:r w:rsidR="000C6707">
        <w:rPr>
          <w:rFonts w:ascii="Times New Roman" w:hAnsi="Times New Roman" w:cs="Times New Roman"/>
          <w:sz w:val="24"/>
          <w:szCs w:val="24"/>
        </w:rPr>
        <w:t xml:space="preserve">; </w:t>
      </w:r>
    </w:p>
    <w:p w14:paraId="4B97BCDC" w14:textId="77777777" w:rsidR="006F0C1B" w:rsidRDefault="006F0C1B" w:rsidP="000A7F87">
      <w:pPr>
        <w:spacing w:after="0" w:line="240" w:lineRule="auto"/>
        <w:jc w:val="both"/>
        <w:rPr>
          <w:rFonts w:ascii="Times New Roman" w:hAnsi="Times New Roman" w:cs="Times New Roman"/>
          <w:sz w:val="24"/>
          <w:szCs w:val="24"/>
        </w:rPr>
      </w:pPr>
    </w:p>
    <w:p w14:paraId="01DC9EF4" w14:textId="54F9A3DC" w:rsidR="00DA685F" w:rsidRDefault="00EF7046" w:rsidP="000A7F87">
      <w:pPr>
        <w:spacing w:after="0" w:line="240" w:lineRule="auto"/>
        <w:jc w:val="both"/>
        <w:rPr>
          <w:rFonts w:ascii="Times New Roman" w:hAnsi="Times New Roman" w:cs="Times New Roman"/>
          <w:sz w:val="24"/>
          <w:szCs w:val="24"/>
        </w:rPr>
      </w:pPr>
      <w:r w:rsidRPr="007679FB">
        <w:rPr>
          <w:rFonts w:ascii="Times New Roman" w:hAnsi="Times New Roman" w:cs="Times New Roman"/>
          <w:b/>
          <w:bCs/>
          <w:sz w:val="24"/>
          <w:szCs w:val="24"/>
        </w:rPr>
        <w:t>2</w:t>
      </w:r>
      <w:r w:rsidR="002D162F">
        <w:rPr>
          <w:rFonts w:ascii="Times New Roman" w:hAnsi="Times New Roman" w:cs="Times New Roman"/>
          <w:b/>
          <w:bCs/>
          <w:sz w:val="24"/>
          <w:szCs w:val="24"/>
        </w:rPr>
        <w:t>5</w:t>
      </w:r>
      <w:r w:rsidR="00DA685F" w:rsidRPr="007679FB">
        <w:rPr>
          <w:rFonts w:ascii="Times New Roman" w:hAnsi="Times New Roman" w:cs="Times New Roman"/>
          <w:b/>
          <w:bCs/>
          <w:sz w:val="24"/>
          <w:szCs w:val="24"/>
        </w:rPr>
        <w:t>)</w:t>
      </w:r>
      <w:r w:rsidR="00DA685F">
        <w:rPr>
          <w:rFonts w:ascii="Times New Roman" w:hAnsi="Times New Roman" w:cs="Times New Roman"/>
          <w:sz w:val="24"/>
          <w:szCs w:val="24"/>
        </w:rPr>
        <w:t xml:space="preserve"> </w:t>
      </w:r>
      <w:r w:rsidR="00377A3E">
        <w:rPr>
          <w:rFonts w:ascii="Times New Roman" w:hAnsi="Times New Roman" w:cs="Times New Roman"/>
          <w:sz w:val="24"/>
          <w:szCs w:val="24"/>
        </w:rPr>
        <w:t xml:space="preserve">paragrahvi 67 </w:t>
      </w:r>
      <w:r w:rsidR="00172249">
        <w:rPr>
          <w:rFonts w:ascii="Times New Roman" w:hAnsi="Times New Roman" w:cs="Times New Roman"/>
          <w:sz w:val="24"/>
          <w:szCs w:val="24"/>
        </w:rPr>
        <w:t>punkt</w:t>
      </w:r>
      <w:r w:rsidR="00024F00">
        <w:rPr>
          <w:rFonts w:ascii="Times New Roman" w:hAnsi="Times New Roman" w:cs="Times New Roman"/>
          <w:sz w:val="24"/>
          <w:szCs w:val="24"/>
        </w:rPr>
        <w:t xml:space="preserve"> </w:t>
      </w:r>
      <w:r w:rsidR="00172249">
        <w:rPr>
          <w:rFonts w:ascii="Times New Roman" w:hAnsi="Times New Roman" w:cs="Times New Roman"/>
          <w:sz w:val="24"/>
          <w:szCs w:val="24"/>
        </w:rPr>
        <w:t xml:space="preserve">1 </w:t>
      </w:r>
      <w:r w:rsidR="001C206F">
        <w:rPr>
          <w:rFonts w:ascii="Times New Roman" w:hAnsi="Times New Roman" w:cs="Times New Roman"/>
          <w:sz w:val="24"/>
          <w:szCs w:val="24"/>
        </w:rPr>
        <w:t>muudetakse ja sõnastatakse järgmiselt:</w:t>
      </w:r>
    </w:p>
    <w:p w14:paraId="2D8E717C" w14:textId="77777777" w:rsidR="001C206F" w:rsidRDefault="001C206F" w:rsidP="000A7F87">
      <w:pPr>
        <w:spacing w:after="0" w:line="240" w:lineRule="auto"/>
        <w:jc w:val="both"/>
        <w:rPr>
          <w:rFonts w:ascii="Times New Roman" w:hAnsi="Times New Roman" w:cs="Times New Roman"/>
          <w:sz w:val="24"/>
          <w:szCs w:val="24"/>
        </w:rPr>
      </w:pPr>
    </w:p>
    <w:p w14:paraId="09A3F833" w14:textId="7AB952F6" w:rsidR="001C206F" w:rsidRDefault="001C206F" w:rsidP="000A7F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74AB0">
        <w:rPr>
          <w:rFonts w:ascii="Times New Roman" w:hAnsi="Times New Roman" w:cs="Times New Roman"/>
          <w:sz w:val="24"/>
          <w:szCs w:val="24"/>
        </w:rPr>
        <w:t xml:space="preserve">1) koostada õigustatud isikule rehabilitatsiooniplaan või </w:t>
      </w:r>
      <w:r w:rsidR="003B575D">
        <w:rPr>
          <w:rFonts w:ascii="Times New Roman" w:hAnsi="Times New Roman" w:cs="Times New Roman"/>
          <w:sz w:val="24"/>
          <w:szCs w:val="24"/>
        </w:rPr>
        <w:t xml:space="preserve">osutada </w:t>
      </w:r>
      <w:r w:rsidR="00974AB0">
        <w:rPr>
          <w:rFonts w:ascii="Times New Roman" w:hAnsi="Times New Roman" w:cs="Times New Roman"/>
          <w:sz w:val="24"/>
          <w:szCs w:val="24"/>
        </w:rPr>
        <w:t>tegevuskava ja rehabilitatsiooniplaani või -programmi või tegevuskava alusel rehabiliteerivaid teenuseid sotsiaalse rehabilitatsiooni eesmärgi saavutamiseks</w:t>
      </w:r>
      <w:r w:rsidR="00764E3F">
        <w:rPr>
          <w:rFonts w:ascii="Times New Roman" w:hAnsi="Times New Roman" w:cs="Times New Roman"/>
          <w:sz w:val="24"/>
          <w:szCs w:val="24"/>
        </w:rPr>
        <w:t>;</w:t>
      </w:r>
      <w:r w:rsidR="00974AB0">
        <w:rPr>
          <w:rFonts w:ascii="Times New Roman" w:hAnsi="Times New Roman" w:cs="Times New Roman"/>
          <w:sz w:val="24"/>
          <w:szCs w:val="24"/>
        </w:rPr>
        <w:t>“</w:t>
      </w:r>
      <w:r w:rsidR="006D305E">
        <w:rPr>
          <w:rFonts w:ascii="Times New Roman" w:hAnsi="Times New Roman" w:cs="Times New Roman"/>
          <w:sz w:val="24"/>
          <w:szCs w:val="24"/>
        </w:rPr>
        <w:t>;</w:t>
      </w:r>
    </w:p>
    <w:p w14:paraId="18D12A63" w14:textId="77777777" w:rsidR="002051F7" w:rsidRDefault="002051F7" w:rsidP="000A7F87">
      <w:pPr>
        <w:spacing w:after="0" w:line="240" w:lineRule="auto"/>
        <w:jc w:val="both"/>
        <w:rPr>
          <w:rFonts w:ascii="Times New Roman" w:hAnsi="Times New Roman" w:cs="Times New Roman"/>
          <w:sz w:val="24"/>
          <w:szCs w:val="24"/>
        </w:rPr>
      </w:pPr>
    </w:p>
    <w:p w14:paraId="35774816" w14:textId="77777777" w:rsidR="00DC129D" w:rsidRDefault="00EF7046" w:rsidP="000A7F87">
      <w:pPr>
        <w:spacing w:after="0" w:line="240" w:lineRule="auto"/>
        <w:jc w:val="both"/>
        <w:rPr>
          <w:rFonts w:ascii="Times New Roman" w:hAnsi="Times New Roman" w:cs="Times New Roman"/>
          <w:sz w:val="24"/>
          <w:szCs w:val="24"/>
        </w:rPr>
      </w:pPr>
      <w:r w:rsidRPr="007679FB">
        <w:rPr>
          <w:rFonts w:ascii="Times New Roman" w:hAnsi="Times New Roman" w:cs="Times New Roman"/>
          <w:b/>
          <w:bCs/>
          <w:sz w:val="24"/>
          <w:szCs w:val="24"/>
        </w:rPr>
        <w:t>2</w:t>
      </w:r>
      <w:r w:rsidR="002D162F">
        <w:rPr>
          <w:rFonts w:ascii="Times New Roman" w:hAnsi="Times New Roman" w:cs="Times New Roman"/>
          <w:b/>
          <w:bCs/>
          <w:sz w:val="24"/>
          <w:szCs w:val="24"/>
        </w:rPr>
        <w:t>6</w:t>
      </w:r>
      <w:r w:rsidR="002051F7" w:rsidRPr="007679FB">
        <w:rPr>
          <w:rFonts w:ascii="Times New Roman" w:hAnsi="Times New Roman" w:cs="Times New Roman"/>
          <w:b/>
          <w:bCs/>
          <w:sz w:val="24"/>
          <w:szCs w:val="24"/>
        </w:rPr>
        <w:t>)</w:t>
      </w:r>
      <w:r w:rsidR="002051F7">
        <w:rPr>
          <w:rFonts w:ascii="Times New Roman" w:hAnsi="Times New Roman" w:cs="Times New Roman"/>
          <w:sz w:val="24"/>
          <w:szCs w:val="24"/>
        </w:rPr>
        <w:t xml:space="preserve"> paragrahvi </w:t>
      </w:r>
      <w:r w:rsidR="00A9388F">
        <w:rPr>
          <w:rFonts w:ascii="Times New Roman" w:hAnsi="Times New Roman" w:cs="Times New Roman"/>
          <w:sz w:val="24"/>
          <w:szCs w:val="24"/>
        </w:rPr>
        <w:t>67 punkt</w:t>
      </w:r>
      <w:r w:rsidR="00112E68">
        <w:rPr>
          <w:rFonts w:ascii="Times New Roman" w:hAnsi="Times New Roman" w:cs="Times New Roman"/>
          <w:sz w:val="24"/>
          <w:szCs w:val="24"/>
        </w:rPr>
        <w:t>is</w:t>
      </w:r>
      <w:r w:rsidR="00A9388F">
        <w:rPr>
          <w:rFonts w:ascii="Times New Roman" w:hAnsi="Times New Roman" w:cs="Times New Roman"/>
          <w:sz w:val="24"/>
          <w:szCs w:val="24"/>
        </w:rPr>
        <w:t xml:space="preserve"> 3 </w:t>
      </w:r>
      <w:r w:rsidR="00DC129D">
        <w:rPr>
          <w:rFonts w:ascii="Times New Roman" w:hAnsi="Times New Roman" w:cs="Times New Roman"/>
          <w:sz w:val="24"/>
          <w:szCs w:val="24"/>
        </w:rPr>
        <w:t>asendatakse sõna „arvega“ sõnadega „isikupõhise üksikaruandega“;</w:t>
      </w:r>
    </w:p>
    <w:p w14:paraId="5EBBCBCD" w14:textId="77777777" w:rsidR="000022BB" w:rsidRDefault="000022BB" w:rsidP="000A7F87">
      <w:pPr>
        <w:spacing w:after="0" w:line="240" w:lineRule="auto"/>
        <w:jc w:val="both"/>
        <w:rPr>
          <w:rFonts w:ascii="Times New Roman" w:hAnsi="Times New Roman" w:cs="Times New Roman"/>
          <w:sz w:val="24"/>
          <w:szCs w:val="24"/>
        </w:rPr>
      </w:pPr>
    </w:p>
    <w:p w14:paraId="6DBEF229" w14:textId="6FD85751" w:rsidR="000022BB" w:rsidRDefault="00A01A72" w:rsidP="000A7F87">
      <w:pPr>
        <w:spacing w:after="0" w:line="240" w:lineRule="auto"/>
        <w:jc w:val="both"/>
        <w:rPr>
          <w:rFonts w:ascii="Times New Roman" w:hAnsi="Times New Roman" w:cs="Times New Roman"/>
          <w:sz w:val="24"/>
          <w:szCs w:val="24"/>
        </w:rPr>
      </w:pPr>
      <w:r w:rsidRPr="000771C6">
        <w:rPr>
          <w:rFonts w:ascii="Times New Roman" w:hAnsi="Times New Roman" w:cs="Times New Roman"/>
          <w:b/>
          <w:sz w:val="24"/>
          <w:szCs w:val="24"/>
        </w:rPr>
        <w:t>2</w:t>
      </w:r>
      <w:r w:rsidR="002D162F">
        <w:rPr>
          <w:rFonts w:ascii="Times New Roman" w:hAnsi="Times New Roman" w:cs="Times New Roman"/>
          <w:b/>
          <w:sz w:val="24"/>
          <w:szCs w:val="24"/>
        </w:rPr>
        <w:t>7</w:t>
      </w:r>
      <w:r w:rsidRPr="00776B69">
        <w:rPr>
          <w:rFonts w:ascii="Times New Roman" w:hAnsi="Times New Roman" w:cs="Times New Roman"/>
          <w:b/>
          <w:bCs/>
          <w:sz w:val="24"/>
          <w:szCs w:val="24"/>
        </w:rPr>
        <w:t>)</w:t>
      </w:r>
      <w:r>
        <w:rPr>
          <w:rFonts w:ascii="Times New Roman" w:hAnsi="Times New Roman" w:cs="Times New Roman"/>
          <w:sz w:val="24"/>
          <w:szCs w:val="24"/>
        </w:rPr>
        <w:t xml:space="preserve"> paragrahvi </w:t>
      </w:r>
      <w:r w:rsidR="00D421D6">
        <w:rPr>
          <w:rFonts w:ascii="Times New Roman" w:hAnsi="Times New Roman" w:cs="Times New Roman"/>
          <w:sz w:val="24"/>
          <w:szCs w:val="24"/>
        </w:rPr>
        <w:t xml:space="preserve">68 täiendatakse lõikega </w:t>
      </w:r>
      <w:r w:rsidR="00C61171" w:rsidRPr="00C61171">
        <w:rPr>
          <w:rFonts w:ascii="Times New Roman" w:hAnsi="Times New Roman" w:cs="Times New Roman"/>
          <w:sz w:val="24"/>
          <w:szCs w:val="24"/>
        </w:rPr>
        <w:t>8</w:t>
      </w:r>
      <w:r w:rsidR="00D626AE">
        <w:rPr>
          <w:rFonts w:ascii="Times New Roman" w:hAnsi="Times New Roman" w:cs="Times New Roman"/>
          <w:sz w:val="24"/>
          <w:szCs w:val="24"/>
          <w:vertAlign w:val="superscript"/>
        </w:rPr>
        <w:t xml:space="preserve"> </w:t>
      </w:r>
      <w:r w:rsidR="00D626AE">
        <w:rPr>
          <w:rFonts w:ascii="Times New Roman" w:hAnsi="Times New Roman" w:cs="Times New Roman"/>
          <w:sz w:val="24"/>
          <w:szCs w:val="24"/>
        </w:rPr>
        <w:t>järgmises sõnastuses</w:t>
      </w:r>
      <w:r w:rsidR="00D421D6">
        <w:rPr>
          <w:rFonts w:ascii="Times New Roman" w:hAnsi="Times New Roman" w:cs="Times New Roman"/>
          <w:sz w:val="24"/>
          <w:szCs w:val="24"/>
        </w:rPr>
        <w:t>:</w:t>
      </w:r>
    </w:p>
    <w:p w14:paraId="0F1E5723" w14:textId="77777777" w:rsidR="00D421D6" w:rsidRDefault="00D421D6" w:rsidP="000A7F87">
      <w:pPr>
        <w:spacing w:after="0" w:line="240" w:lineRule="auto"/>
        <w:jc w:val="both"/>
        <w:rPr>
          <w:rFonts w:ascii="Times New Roman" w:hAnsi="Times New Roman" w:cs="Times New Roman"/>
          <w:sz w:val="24"/>
          <w:szCs w:val="24"/>
        </w:rPr>
      </w:pPr>
    </w:p>
    <w:p w14:paraId="07972D3F" w14:textId="4F8EC826" w:rsidR="00D421D6" w:rsidRDefault="00D421D6" w:rsidP="000A7F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61E49">
        <w:rPr>
          <w:rFonts w:ascii="Times New Roman" w:hAnsi="Times New Roman" w:cs="Times New Roman"/>
          <w:sz w:val="24"/>
          <w:szCs w:val="24"/>
        </w:rPr>
        <w:t>8</w:t>
      </w:r>
      <w:r>
        <w:rPr>
          <w:rFonts w:ascii="Times New Roman" w:hAnsi="Times New Roman" w:cs="Times New Roman"/>
          <w:sz w:val="24"/>
          <w:szCs w:val="24"/>
        </w:rPr>
        <w:t xml:space="preserve">) Rehabilitatsioonimeeskonna </w:t>
      </w:r>
      <w:r w:rsidR="00B96FF5">
        <w:rPr>
          <w:rFonts w:ascii="Times New Roman" w:hAnsi="Times New Roman" w:cs="Times New Roman"/>
          <w:sz w:val="24"/>
          <w:szCs w:val="24"/>
        </w:rPr>
        <w:t>s</w:t>
      </w:r>
      <w:r w:rsidR="00B62793">
        <w:rPr>
          <w:rFonts w:ascii="Times New Roman" w:hAnsi="Times New Roman" w:cs="Times New Roman"/>
          <w:sz w:val="24"/>
          <w:szCs w:val="24"/>
        </w:rPr>
        <w:t>petsialist</w:t>
      </w:r>
      <w:r>
        <w:rPr>
          <w:rFonts w:ascii="Times New Roman" w:hAnsi="Times New Roman" w:cs="Times New Roman"/>
          <w:sz w:val="24"/>
          <w:szCs w:val="24"/>
        </w:rPr>
        <w:t xml:space="preserve"> ei tohi olla isik, kelle karistatu</w:t>
      </w:r>
      <w:r w:rsidR="007F69DB">
        <w:rPr>
          <w:rFonts w:ascii="Times New Roman" w:hAnsi="Times New Roman" w:cs="Times New Roman"/>
          <w:sz w:val="24"/>
          <w:szCs w:val="24"/>
        </w:rPr>
        <w:t>s</w:t>
      </w:r>
      <w:r>
        <w:rPr>
          <w:rFonts w:ascii="Times New Roman" w:hAnsi="Times New Roman" w:cs="Times New Roman"/>
          <w:sz w:val="24"/>
          <w:szCs w:val="24"/>
        </w:rPr>
        <w:t xml:space="preserve"> tahtlikult toimepandud kuriteo eest võib </w:t>
      </w:r>
      <w:r w:rsidR="00AF29DB">
        <w:rPr>
          <w:rFonts w:ascii="Times New Roman" w:hAnsi="Times New Roman" w:cs="Times New Roman"/>
          <w:sz w:val="24"/>
          <w:szCs w:val="24"/>
        </w:rPr>
        <w:t>o</w:t>
      </w:r>
      <w:r>
        <w:rPr>
          <w:rFonts w:ascii="Times New Roman" w:hAnsi="Times New Roman" w:cs="Times New Roman"/>
          <w:sz w:val="24"/>
          <w:szCs w:val="24"/>
        </w:rPr>
        <w:t>htu seada teenust saama õigustatud isiku elu, tervise ja vara.“;</w:t>
      </w:r>
      <w:r w:rsidR="005232BA">
        <w:rPr>
          <w:rFonts w:ascii="Times New Roman" w:hAnsi="Times New Roman" w:cs="Times New Roman"/>
          <w:sz w:val="24"/>
          <w:szCs w:val="24"/>
        </w:rPr>
        <w:t xml:space="preserve"> </w:t>
      </w:r>
    </w:p>
    <w:p w14:paraId="47BBEF0B" w14:textId="77777777" w:rsidR="00B9351C" w:rsidRDefault="00B9351C" w:rsidP="000A7F87">
      <w:pPr>
        <w:spacing w:after="0" w:line="240" w:lineRule="auto"/>
        <w:jc w:val="both"/>
        <w:rPr>
          <w:rFonts w:ascii="Times New Roman" w:hAnsi="Times New Roman" w:cs="Times New Roman"/>
          <w:sz w:val="24"/>
          <w:szCs w:val="24"/>
        </w:rPr>
      </w:pPr>
    </w:p>
    <w:p w14:paraId="6C7B7E7C" w14:textId="4AAC94F3" w:rsidR="00E80869" w:rsidRPr="0006470F" w:rsidRDefault="008D7395" w:rsidP="000A7F87">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2</w:t>
      </w:r>
      <w:r w:rsidR="002D162F">
        <w:rPr>
          <w:rFonts w:ascii="Times New Roman" w:hAnsi="Times New Roman" w:cs="Times New Roman"/>
          <w:b/>
          <w:sz w:val="24"/>
          <w:szCs w:val="24"/>
        </w:rPr>
        <w:t>8</w:t>
      </w:r>
      <w:r w:rsidR="00B9351C" w:rsidRPr="00CF2DFD">
        <w:rPr>
          <w:rFonts w:ascii="Times New Roman" w:hAnsi="Times New Roman" w:cs="Times New Roman"/>
          <w:b/>
          <w:bCs/>
          <w:sz w:val="24"/>
          <w:szCs w:val="24"/>
        </w:rPr>
        <w:t>)</w:t>
      </w:r>
      <w:r w:rsidR="00B9351C" w:rsidRPr="00DD1565">
        <w:rPr>
          <w:rFonts w:ascii="Times New Roman" w:hAnsi="Times New Roman" w:cs="Times New Roman"/>
          <w:b/>
          <w:sz w:val="24"/>
          <w:szCs w:val="24"/>
        </w:rPr>
        <w:t xml:space="preserve"> </w:t>
      </w:r>
      <w:r w:rsidR="00B9351C" w:rsidRPr="00BB60B2">
        <w:rPr>
          <w:rFonts w:ascii="Times New Roman" w:hAnsi="Times New Roman" w:cs="Times New Roman"/>
          <w:sz w:val="24"/>
          <w:szCs w:val="24"/>
        </w:rPr>
        <w:t>paragrahvi 6</w:t>
      </w:r>
      <w:r w:rsidR="006C36E8">
        <w:rPr>
          <w:rFonts w:ascii="Times New Roman" w:hAnsi="Times New Roman" w:cs="Times New Roman"/>
          <w:sz w:val="24"/>
          <w:szCs w:val="24"/>
        </w:rPr>
        <w:t>9</w:t>
      </w:r>
      <w:r w:rsidR="00B9351C" w:rsidRPr="00BB60B2">
        <w:rPr>
          <w:rFonts w:ascii="Times New Roman" w:hAnsi="Times New Roman" w:cs="Times New Roman"/>
          <w:sz w:val="24"/>
          <w:szCs w:val="24"/>
        </w:rPr>
        <w:t xml:space="preserve"> lõike </w:t>
      </w:r>
      <w:r w:rsidR="00C013DA" w:rsidRPr="0006470F">
        <w:rPr>
          <w:rFonts w:ascii="Times New Roman" w:hAnsi="Times New Roman" w:cs="Times New Roman"/>
          <w:sz w:val="24"/>
          <w:szCs w:val="24"/>
        </w:rPr>
        <w:t xml:space="preserve">8 </w:t>
      </w:r>
      <w:r w:rsidR="00DE4D8C">
        <w:rPr>
          <w:rFonts w:ascii="Times New Roman" w:hAnsi="Times New Roman" w:cs="Times New Roman"/>
          <w:sz w:val="24"/>
          <w:szCs w:val="24"/>
        </w:rPr>
        <w:t>esimene lause</w:t>
      </w:r>
      <w:r w:rsidR="00C013DA">
        <w:rPr>
          <w:rFonts w:ascii="Times New Roman" w:hAnsi="Times New Roman" w:cs="Times New Roman"/>
          <w:sz w:val="24"/>
          <w:szCs w:val="24"/>
        </w:rPr>
        <w:t xml:space="preserve"> </w:t>
      </w:r>
      <w:r w:rsidR="00D401EC" w:rsidRPr="0006470F">
        <w:rPr>
          <w:rFonts w:ascii="Times New Roman" w:hAnsi="Times New Roman" w:cs="Times New Roman"/>
          <w:sz w:val="24"/>
          <w:szCs w:val="24"/>
        </w:rPr>
        <w:t>muudetakse ja sõnastatakse järgmiselt:</w:t>
      </w:r>
    </w:p>
    <w:p w14:paraId="57317956" w14:textId="77777777" w:rsidR="00D401EC" w:rsidRPr="0006470F" w:rsidRDefault="00D401EC" w:rsidP="000A7F87">
      <w:pPr>
        <w:spacing w:after="0" w:line="240" w:lineRule="auto"/>
        <w:jc w:val="both"/>
        <w:rPr>
          <w:rFonts w:ascii="Times New Roman" w:hAnsi="Times New Roman" w:cs="Times New Roman"/>
          <w:sz w:val="24"/>
          <w:szCs w:val="24"/>
        </w:rPr>
      </w:pPr>
    </w:p>
    <w:p w14:paraId="4FCC4E66" w14:textId="47AA6654" w:rsidR="00D401EC" w:rsidRPr="00E26273" w:rsidRDefault="00E26273" w:rsidP="000A7F87">
      <w:pPr>
        <w:spacing w:after="0" w:line="240" w:lineRule="auto"/>
        <w:jc w:val="both"/>
        <w:rPr>
          <w:rFonts w:ascii="Times New Roman" w:hAnsi="Times New Roman" w:cs="Times New Roman"/>
          <w:sz w:val="24"/>
          <w:szCs w:val="24"/>
        </w:rPr>
      </w:pPr>
      <w:r w:rsidRPr="0006470F">
        <w:rPr>
          <w:rFonts w:ascii="Times New Roman" w:hAnsi="Times New Roman" w:cs="Times New Roman"/>
          <w:sz w:val="24"/>
          <w:szCs w:val="24"/>
        </w:rPr>
        <w:t xml:space="preserve">„(8) Rehabilitatsiooniprogrammi hindamise komisjoni kuulub Sotsiaalkindlustusameti, Sotsiaalministeeriumi, </w:t>
      </w:r>
      <w:r w:rsidR="00ED061F">
        <w:rPr>
          <w:rFonts w:ascii="Times New Roman" w:hAnsi="Times New Roman" w:cs="Times New Roman"/>
          <w:sz w:val="24"/>
          <w:szCs w:val="24"/>
        </w:rPr>
        <w:t>Majandus- ja Kommunikatsiooniministeeriumi,</w:t>
      </w:r>
      <w:r w:rsidR="00ED061F" w:rsidRPr="0006470F">
        <w:rPr>
          <w:rFonts w:ascii="Times New Roman" w:hAnsi="Times New Roman" w:cs="Times New Roman"/>
          <w:sz w:val="24"/>
          <w:szCs w:val="24"/>
        </w:rPr>
        <w:t xml:space="preserve"> </w:t>
      </w:r>
      <w:r>
        <w:rPr>
          <w:rFonts w:ascii="Times New Roman" w:hAnsi="Times New Roman" w:cs="Times New Roman"/>
          <w:sz w:val="24"/>
          <w:szCs w:val="24"/>
        </w:rPr>
        <w:t xml:space="preserve">Eesti </w:t>
      </w:r>
      <w:r w:rsidRPr="0006470F">
        <w:rPr>
          <w:rFonts w:ascii="Times New Roman" w:hAnsi="Times New Roman" w:cs="Times New Roman"/>
          <w:sz w:val="24"/>
          <w:szCs w:val="24"/>
        </w:rPr>
        <w:t>Töötukassa, Haridus- ja Teadusministeeriumi hallatava riigiasutuse ja puu</w:t>
      </w:r>
      <w:r w:rsidR="003B575D">
        <w:rPr>
          <w:rFonts w:ascii="Times New Roman" w:hAnsi="Times New Roman" w:cs="Times New Roman"/>
          <w:sz w:val="24"/>
          <w:szCs w:val="24"/>
        </w:rPr>
        <w:t>dega</w:t>
      </w:r>
      <w:r w:rsidRPr="0006470F">
        <w:rPr>
          <w:rFonts w:ascii="Times New Roman" w:hAnsi="Times New Roman" w:cs="Times New Roman"/>
          <w:sz w:val="24"/>
          <w:szCs w:val="24"/>
        </w:rPr>
        <w:t xml:space="preserve"> inimeste huve esindava organisatsiooni esindaja.“</w:t>
      </w:r>
      <w:r w:rsidR="006D305E">
        <w:rPr>
          <w:rFonts w:ascii="Times New Roman" w:hAnsi="Times New Roman" w:cs="Times New Roman"/>
          <w:sz w:val="24"/>
          <w:szCs w:val="24"/>
        </w:rPr>
        <w:t>;</w:t>
      </w:r>
    </w:p>
    <w:p w14:paraId="26531299" w14:textId="77777777" w:rsidR="00BA2D40" w:rsidRDefault="00BA2D40" w:rsidP="000A7F87">
      <w:pPr>
        <w:spacing w:after="0" w:line="240" w:lineRule="auto"/>
        <w:jc w:val="both"/>
        <w:rPr>
          <w:rFonts w:ascii="Times New Roman" w:hAnsi="Times New Roman" w:cs="Times New Roman"/>
          <w:sz w:val="24"/>
          <w:szCs w:val="24"/>
        </w:rPr>
      </w:pPr>
    </w:p>
    <w:p w14:paraId="5933A2E5" w14:textId="0BEF583A" w:rsidR="00CA764F" w:rsidRDefault="00CA764F" w:rsidP="000A7F87">
      <w:pPr>
        <w:spacing w:after="0" w:line="240" w:lineRule="auto"/>
        <w:jc w:val="both"/>
        <w:rPr>
          <w:rFonts w:ascii="Times New Roman" w:hAnsi="Times New Roman" w:cs="Times New Roman"/>
          <w:sz w:val="24"/>
          <w:szCs w:val="24"/>
        </w:rPr>
      </w:pPr>
      <w:r w:rsidRPr="002C72BB">
        <w:rPr>
          <w:rFonts w:ascii="Times New Roman" w:hAnsi="Times New Roman" w:cs="Times New Roman"/>
          <w:b/>
          <w:bCs/>
          <w:sz w:val="24"/>
          <w:szCs w:val="24"/>
        </w:rPr>
        <w:t>2</w:t>
      </w:r>
      <w:r w:rsidR="00B76603" w:rsidRPr="002C72BB">
        <w:rPr>
          <w:rFonts w:ascii="Times New Roman" w:hAnsi="Times New Roman" w:cs="Times New Roman"/>
          <w:b/>
          <w:bCs/>
          <w:sz w:val="24"/>
          <w:szCs w:val="24"/>
        </w:rPr>
        <w:t>9</w:t>
      </w:r>
      <w:r w:rsidRPr="002C72BB">
        <w:rPr>
          <w:rFonts w:ascii="Times New Roman" w:hAnsi="Times New Roman" w:cs="Times New Roman"/>
          <w:b/>
          <w:bCs/>
          <w:sz w:val="24"/>
          <w:szCs w:val="24"/>
        </w:rPr>
        <w:t>)</w:t>
      </w:r>
      <w:r w:rsidRPr="002C72BB">
        <w:rPr>
          <w:rFonts w:ascii="Times New Roman" w:hAnsi="Times New Roman" w:cs="Times New Roman"/>
          <w:sz w:val="24"/>
          <w:szCs w:val="24"/>
        </w:rPr>
        <w:t xml:space="preserve"> paragrahv</w:t>
      </w:r>
      <w:r w:rsidR="006C649F">
        <w:rPr>
          <w:rFonts w:ascii="Times New Roman" w:hAnsi="Times New Roman" w:cs="Times New Roman"/>
          <w:sz w:val="24"/>
          <w:szCs w:val="24"/>
        </w:rPr>
        <w:t>i</w:t>
      </w:r>
      <w:r w:rsidRPr="002C72BB">
        <w:rPr>
          <w:rFonts w:ascii="Times New Roman" w:hAnsi="Times New Roman" w:cs="Times New Roman"/>
          <w:sz w:val="24"/>
          <w:szCs w:val="24"/>
        </w:rPr>
        <w:t xml:space="preserve"> 76 lõige </w:t>
      </w:r>
      <w:r w:rsidR="00696208" w:rsidRPr="002C72BB">
        <w:rPr>
          <w:rFonts w:ascii="Times New Roman" w:hAnsi="Times New Roman" w:cs="Times New Roman"/>
          <w:sz w:val="24"/>
          <w:szCs w:val="24"/>
        </w:rPr>
        <w:t>3 tunnistatakse kehtetuks;</w:t>
      </w:r>
      <w:r w:rsidR="00696208">
        <w:rPr>
          <w:rFonts w:ascii="Times New Roman" w:hAnsi="Times New Roman" w:cs="Times New Roman"/>
          <w:sz w:val="24"/>
          <w:szCs w:val="24"/>
        </w:rPr>
        <w:t xml:space="preserve"> </w:t>
      </w:r>
    </w:p>
    <w:p w14:paraId="77EC72DC" w14:textId="77777777" w:rsidR="00CA764F" w:rsidRPr="00CA3188" w:rsidRDefault="00CA764F" w:rsidP="000A7F87">
      <w:pPr>
        <w:spacing w:after="0" w:line="240" w:lineRule="auto"/>
        <w:jc w:val="both"/>
        <w:rPr>
          <w:rFonts w:ascii="Times New Roman" w:hAnsi="Times New Roman" w:cs="Times New Roman"/>
          <w:sz w:val="24"/>
          <w:szCs w:val="24"/>
        </w:rPr>
      </w:pPr>
    </w:p>
    <w:p w14:paraId="02F0571F" w14:textId="27101EF2" w:rsidR="00BE5F64" w:rsidRPr="00AA1769" w:rsidRDefault="00B76603" w:rsidP="000A7F87">
      <w:pPr>
        <w:pStyle w:val="Pealkiri3"/>
        <w:shd w:val="clear" w:color="auto" w:fill="FFFFFF" w:themeFill="background1"/>
        <w:spacing w:before="0" w:beforeAutospacing="0" w:after="0" w:afterAutospacing="0"/>
        <w:jc w:val="both"/>
        <w:rPr>
          <w:b w:val="0"/>
          <w:bCs w:val="0"/>
          <w:color w:val="000000" w:themeColor="text1"/>
          <w:sz w:val="24"/>
          <w:szCs w:val="24"/>
        </w:rPr>
      </w:pPr>
      <w:r w:rsidRPr="00013831">
        <w:rPr>
          <w:sz w:val="24"/>
          <w:szCs w:val="24"/>
        </w:rPr>
        <w:t>30</w:t>
      </w:r>
      <w:r w:rsidR="007A7B2F" w:rsidRPr="00013831">
        <w:rPr>
          <w:sz w:val="24"/>
          <w:szCs w:val="24"/>
        </w:rPr>
        <w:t>)</w:t>
      </w:r>
      <w:r w:rsidR="007A7B2F" w:rsidRPr="00013831">
        <w:rPr>
          <w:b w:val="0"/>
          <w:sz w:val="24"/>
          <w:szCs w:val="24"/>
        </w:rPr>
        <w:t xml:space="preserve"> </w:t>
      </w:r>
      <w:r w:rsidR="00385543" w:rsidRPr="00013831">
        <w:rPr>
          <w:b w:val="0"/>
          <w:sz w:val="24"/>
          <w:szCs w:val="24"/>
        </w:rPr>
        <w:t>paragrahvi</w:t>
      </w:r>
      <w:r w:rsidR="00385543" w:rsidRPr="00013831">
        <w:rPr>
          <w:b w:val="0"/>
          <w:color w:val="000000"/>
          <w:sz w:val="24"/>
          <w:szCs w:val="24"/>
          <w:bdr w:val="none" w:sz="0" w:space="0" w:color="auto" w:frame="1"/>
        </w:rPr>
        <w:t xml:space="preserve"> 142</w:t>
      </w:r>
      <w:r w:rsidR="00385543" w:rsidRPr="00013831">
        <w:rPr>
          <w:b w:val="0"/>
          <w:color w:val="000000"/>
          <w:sz w:val="24"/>
          <w:szCs w:val="24"/>
          <w:bdr w:val="none" w:sz="0" w:space="0" w:color="auto" w:frame="1"/>
          <w:vertAlign w:val="superscript"/>
        </w:rPr>
        <w:t>1</w:t>
      </w:r>
      <w:r w:rsidR="00385543" w:rsidRPr="00013831">
        <w:rPr>
          <w:b w:val="0"/>
          <w:color w:val="000000"/>
          <w:sz w:val="24"/>
          <w:szCs w:val="24"/>
          <w:bdr w:val="none" w:sz="0" w:space="0" w:color="auto" w:frame="1"/>
        </w:rPr>
        <w:t xml:space="preserve"> </w:t>
      </w:r>
      <w:r w:rsidR="00385543" w:rsidRPr="00013831">
        <w:rPr>
          <w:b w:val="0"/>
          <w:color w:val="000000"/>
          <w:sz w:val="24"/>
          <w:szCs w:val="24"/>
        </w:rPr>
        <w:t xml:space="preserve">lõike 1 punkti 2 </w:t>
      </w:r>
      <w:r w:rsidR="00BE4E06" w:rsidRPr="00013831">
        <w:rPr>
          <w:b w:val="0"/>
          <w:sz w:val="24"/>
          <w:szCs w:val="24"/>
        </w:rPr>
        <w:t xml:space="preserve">täiendatakse </w:t>
      </w:r>
      <w:r w:rsidR="002A0A6D" w:rsidRPr="00013831">
        <w:rPr>
          <w:b w:val="0"/>
          <w:sz w:val="24"/>
          <w:szCs w:val="24"/>
        </w:rPr>
        <w:t>pärast sõna „töövõime</w:t>
      </w:r>
      <w:r w:rsidR="00CF55FB" w:rsidRPr="00013831">
        <w:rPr>
          <w:b w:val="0"/>
          <w:sz w:val="24"/>
          <w:szCs w:val="24"/>
        </w:rPr>
        <w:t xml:space="preserve">“ tekstiosaga </w:t>
      </w:r>
      <w:r w:rsidR="00BE4E06" w:rsidRPr="00013831">
        <w:rPr>
          <w:b w:val="0"/>
          <w:sz w:val="24"/>
          <w:szCs w:val="24"/>
        </w:rPr>
        <w:t>„</w:t>
      </w:r>
      <w:r w:rsidR="00A87211" w:rsidRPr="00013831">
        <w:rPr>
          <w:b w:val="0"/>
          <w:sz w:val="24"/>
          <w:szCs w:val="24"/>
        </w:rPr>
        <w:t>,</w:t>
      </w:r>
      <w:r w:rsidR="00CF55FB" w:rsidRPr="00013831">
        <w:rPr>
          <w:b w:val="0"/>
          <w:sz w:val="24"/>
          <w:szCs w:val="24"/>
        </w:rPr>
        <w:t xml:space="preserve"> </w:t>
      </w:r>
      <w:r w:rsidR="009F51B6" w:rsidRPr="00013831" w:rsidDel="00AF430D">
        <w:rPr>
          <w:b w:val="0"/>
          <w:sz w:val="24"/>
          <w:szCs w:val="24"/>
        </w:rPr>
        <w:t>tervise</w:t>
      </w:r>
      <w:r w:rsidR="00962656" w:rsidRPr="00013831" w:rsidDel="00AF430D">
        <w:rPr>
          <w:b w:val="0"/>
          <w:sz w:val="24"/>
          <w:szCs w:val="24"/>
        </w:rPr>
        <w:t>se</w:t>
      </w:r>
      <w:r w:rsidR="00CF55FB" w:rsidRPr="00013831" w:rsidDel="00AF430D">
        <w:rPr>
          <w:b w:val="0"/>
          <w:sz w:val="24"/>
          <w:szCs w:val="24"/>
        </w:rPr>
        <w:t>i</w:t>
      </w:r>
      <w:r w:rsidR="009F51B6" w:rsidRPr="00013831" w:rsidDel="00AF430D">
        <w:rPr>
          <w:b w:val="0"/>
          <w:sz w:val="24"/>
          <w:szCs w:val="24"/>
        </w:rPr>
        <w:t>sundi</w:t>
      </w:r>
      <w:r w:rsidR="00FF3723" w:rsidRPr="00013831" w:rsidDel="00AF430D">
        <w:rPr>
          <w:b w:val="0"/>
          <w:sz w:val="24"/>
          <w:szCs w:val="24"/>
        </w:rPr>
        <w:t xml:space="preserve">ga </w:t>
      </w:r>
      <w:r w:rsidR="00FF3723" w:rsidRPr="00013831">
        <w:rPr>
          <w:b w:val="0"/>
          <w:sz w:val="24"/>
          <w:szCs w:val="24"/>
        </w:rPr>
        <w:t xml:space="preserve">seotud </w:t>
      </w:r>
      <w:r w:rsidR="009F51B6" w:rsidRPr="00013831">
        <w:rPr>
          <w:b w:val="0"/>
          <w:sz w:val="24"/>
          <w:szCs w:val="24"/>
        </w:rPr>
        <w:t>tegutsemis</w:t>
      </w:r>
      <w:r w:rsidR="00AF430D" w:rsidRPr="00013831">
        <w:rPr>
          <w:b w:val="0"/>
          <w:sz w:val="24"/>
          <w:szCs w:val="24"/>
        </w:rPr>
        <w:t>e</w:t>
      </w:r>
      <w:r w:rsidR="009F51B6" w:rsidRPr="00013831">
        <w:rPr>
          <w:b w:val="0"/>
          <w:sz w:val="24"/>
          <w:szCs w:val="24"/>
        </w:rPr>
        <w:t xml:space="preserve"> </w:t>
      </w:r>
      <w:r w:rsidR="006B277F" w:rsidRPr="00013831">
        <w:rPr>
          <w:b w:val="0"/>
          <w:sz w:val="24"/>
          <w:szCs w:val="24"/>
        </w:rPr>
        <w:t xml:space="preserve">ja </w:t>
      </w:r>
      <w:r w:rsidR="009F51B6" w:rsidRPr="00013831">
        <w:rPr>
          <w:b w:val="0"/>
          <w:sz w:val="24"/>
          <w:szCs w:val="24"/>
        </w:rPr>
        <w:t>osal</w:t>
      </w:r>
      <w:r w:rsidR="00AF430D" w:rsidRPr="00013831">
        <w:rPr>
          <w:b w:val="0"/>
          <w:sz w:val="24"/>
          <w:szCs w:val="24"/>
        </w:rPr>
        <w:t xml:space="preserve">emise </w:t>
      </w:r>
      <w:r w:rsidR="009F51B6" w:rsidRPr="00013831">
        <w:rPr>
          <w:b w:val="0"/>
          <w:bCs w:val="0"/>
          <w:sz w:val="24"/>
          <w:szCs w:val="24"/>
        </w:rPr>
        <w:t>piirangute</w:t>
      </w:r>
      <w:r w:rsidR="00BE4E06" w:rsidRPr="00013831">
        <w:rPr>
          <w:b w:val="0"/>
          <w:sz w:val="24"/>
          <w:szCs w:val="24"/>
        </w:rPr>
        <w:t>“</w:t>
      </w:r>
      <w:r w:rsidR="00C308B9" w:rsidRPr="00013831">
        <w:rPr>
          <w:b w:val="0"/>
          <w:sz w:val="24"/>
          <w:szCs w:val="24"/>
        </w:rPr>
        <w:t>;</w:t>
      </w:r>
    </w:p>
    <w:p w14:paraId="311FAEF1" w14:textId="77777777" w:rsidR="00BE5F64" w:rsidRPr="00AA1769" w:rsidRDefault="00BE5F64" w:rsidP="000A7F87">
      <w:pPr>
        <w:pStyle w:val="Pealkiri3"/>
        <w:shd w:val="clear" w:color="auto" w:fill="FFFFFF" w:themeFill="background1"/>
        <w:spacing w:before="0" w:beforeAutospacing="0" w:after="0" w:afterAutospacing="0"/>
        <w:jc w:val="both"/>
        <w:rPr>
          <w:b w:val="0"/>
          <w:bCs w:val="0"/>
          <w:color w:val="000000" w:themeColor="text1"/>
          <w:sz w:val="24"/>
          <w:szCs w:val="24"/>
        </w:rPr>
      </w:pPr>
    </w:p>
    <w:p w14:paraId="55526620" w14:textId="2A9CEA24" w:rsidR="00385543" w:rsidRPr="00E87858" w:rsidRDefault="00E30C7D" w:rsidP="000A7F87">
      <w:pPr>
        <w:pStyle w:val="Pealkiri3"/>
        <w:shd w:val="clear" w:color="auto" w:fill="FFFFFF" w:themeFill="background1"/>
        <w:spacing w:before="0" w:beforeAutospacing="0" w:after="0" w:afterAutospacing="0"/>
        <w:jc w:val="both"/>
        <w:rPr>
          <w:color w:val="000000"/>
          <w:sz w:val="24"/>
          <w:szCs w:val="24"/>
        </w:rPr>
      </w:pPr>
      <w:r>
        <w:rPr>
          <w:color w:val="000000"/>
          <w:sz w:val="24"/>
          <w:szCs w:val="24"/>
        </w:rPr>
        <w:t>3</w:t>
      </w:r>
      <w:r w:rsidR="00B76603">
        <w:rPr>
          <w:color w:val="000000"/>
          <w:sz w:val="24"/>
          <w:szCs w:val="24"/>
        </w:rPr>
        <w:t>1</w:t>
      </w:r>
      <w:r w:rsidR="007A7B2F" w:rsidRPr="003F61BF">
        <w:rPr>
          <w:color w:val="000000"/>
          <w:sz w:val="24"/>
          <w:szCs w:val="24"/>
        </w:rPr>
        <w:t>)</w:t>
      </w:r>
      <w:r w:rsidR="003F61BF">
        <w:rPr>
          <w:b w:val="0"/>
          <w:bCs w:val="0"/>
          <w:color w:val="000000"/>
          <w:sz w:val="24"/>
          <w:szCs w:val="24"/>
        </w:rPr>
        <w:t xml:space="preserve"> </w:t>
      </w:r>
      <w:r w:rsidR="00385543" w:rsidRPr="00BE5F64">
        <w:rPr>
          <w:b w:val="0"/>
          <w:bCs w:val="0"/>
          <w:color w:val="000000"/>
          <w:sz w:val="24"/>
          <w:szCs w:val="24"/>
        </w:rPr>
        <w:t>parag</w:t>
      </w:r>
      <w:r w:rsidR="003D226B" w:rsidRPr="00BE5F64">
        <w:rPr>
          <w:b w:val="0"/>
          <w:bCs w:val="0"/>
          <w:color w:val="000000"/>
          <w:sz w:val="24"/>
          <w:szCs w:val="24"/>
        </w:rPr>
        <w:t>ra</w:t>
      </w:r>
      <w:r w:rsidR="00385543" w:rsidRPr="00BE5F64">
        <w:rPr>
          <w:b w:val="0"/>
          <w:bCs w:val="0"/>
          <w:color w:val="000000"/>
          <w:sz w:val="24"/>
          <w:szCs w:val="24"/>
        </w:rPr>
        <w:t>h</w:t>
      </w:r>
      <w:r w:rsidR="003D226B" w:rsidRPr="00BE5F64">
        <w:rPr>
          <w:b w:val="0"/>
          <w:bCs w:val="0"/>
          <w:color w:val="000000"/>
          <w:sz w:val="24"/>
          <w:szCs w:val="24"/>
        </w:rPr>
        <w:t>vi</w:t>
      </w:r>
      <w:r w:rsidR="00385543" w:rsidRPr="00BE5F64">
        <w:rPr>
          <w:b w:val="0"/>
          <w:bCs w:val="0"/>
          <w:color w:val="000000"/>
          <w:sz w:val="24"/>
          <w:szCs w:val="24"/>
        </w:rPr>
        <w:t xml:space="preserve"> 144 l</w:t>
      </w:r>
      <w:r w:rsidR="00751FEC" w:rsidRPr="00BE5F64">
        <w:rPr>
          <w:b w:val="0"/>
          <w:bCs w:val="0"/>
          <w:color w:val="000000"/>
          <w:sz w:val="24"/>
          <w:szCs w:val="24"/>
        </w:rPr>
        <w:t>õig</w:t>
      </w:r>
      <w:r w:rsidR="0050097B" w:rsidRPr="00BE5F64">
        <w:rPr>
          <w:b w:val="0"/>
          <w:bCs w:val="0"/>
          <w:color w:val="000000"/>
          <w:sz w:val="24"/>
          <w:szCs w:val="24"/>
        </w:rPr>
        <w:t xml:space="preserve">et 6 täiendatakse punktiga </w:t>
      </w:r>
      <w:r w:rsidR="00DB7631" w:rsidRPr="00BE5F64">
        <w:rPr>
          <w:b w:val="0"/>
          <w:bCs w:val="0"/>
          <w:color w:val="000000"/>
          <w:sz w:val="24"/>
          <w:szCs w:val="24"/>
        </w:rPr>
        <w:t>7 järgmises sõnastuses:</w:t>
      </w:r>
    </w:p>
    <w:p w14:paraId="09290938" w14:textId="77777777" w:rsidR="00136A10" w:rsidRPr="00D70920" w:rsidRDefault="00136A10" w:rsidP="000A7F87">
      <w:pPr>
        <w:pStyle w:val="Pealkiri3"/>
        <w:shd w:val="clear" w:color="auto" w:fill="FFFFFF" w:themeFill="background1"/>
        <w:spacing w:before="0" w:beforeAutospacing="0" w:after="0" w:afterAutospacing="0"/>
        <w:jc w:val="both"/>
        <w:rPr>
          <w:b w:val="0"/>
          <w:bCs w:val="0"/>
          <w:color w:val="000000" w:themeColor="text1"/>
          <w:sz w:val="24"/>
          <w:szCs w:val="24"/>
        </w:rPr>
      </w:pPr>
    </w:p>
    <w:p w14:paraId="669C79B7" w14:textId="3CE27838" w:rsidR="00DB7631" w:rsidRPr="002F351D" w:rsidRDefault="00DB7631" w:rsidP="000A7F87">
      <w:pPr>
        <w:pStyle w:val="Pealkiri3"/>
        <w:shd w:val="clear" w:color="auto" w:fill="FFFFFF" w:themeFill="background1"/>
        <w:spacing w:before="0" w:beforeAutospacing="0" w:after="0" w:afterAutospacing="0"/>
        <w:jc w:val="both"/>
        <w:rPr>
          <w:b w:val="0"/>
          <w:color w:val="000000" w:themeColor="text1"/>
          <w:sz w:val="24"/>
          <w:szCs w:val="24"/>
        </w:rPr>
      </w:pPr>
      <w:r w:rsidRPr="00BE5F64">
        <w:rPr>
          <w:b w:val="0"/>
          <w:bCs w:val="0"/>
          <w:color w:val="000000"/>
          <w:sz w:val="24"/>
          <w:szCs w:val="24"/>
        </w:rPr>
        <w:t>„7)</w:t>
      </w:r>
      <w:r w:rsidR="00E43589">
        <w:rPr>
          <w:b w:val="0"/>
          <w:bCs w:val="0"/>
          <w:color w:val="000000"/>
          <w:sz w:val="24"/>
          <w:szCs w:val="24"/>
        </w:rPr>
        <w:t xml:space="preserve"> </w:t>
      </w:r>
      <w:r w:rsidR="000803D8" w:rsidRPr="00BE5F64">
        <w:rPr>
          <w:b w:val="0"/>
          <w:bCs w:val="0"/>
          <w:color w:val="000000"/>
          <w:sz w:val="24"/>
          <w:szCs w:val="24"/>
          <w:bdr w:val="none" w:sz="0" w:space="0" w:color="auto" w:frame="1"/>
        </w:rPr>
        <w:t>so</w:t>
      </w:r>
      <w:r w:rsidR="000262AF" w:rsidRPr="00BE5F64">
        <w:rPr>
          <w:b w:val="0"/>
          <w:bCs w:val="0"/>
          <w:color w:val="000000"/>
          <w:sz w:val="24"/>
          <w:szCs w:val="24"/>
          <w:bdr w:val="none" w:sz="0" w:space="0" w:color="auto" w:frame="1"/>
        </w:rPr>
        <w:t>t</w:t>
      </w:r>
      <w:r w:rsidR="000803D8" w:rsidRPr="00BE5F64">
        <w:rPr>
          <w:b w:val="0"/>
          <w:bCs w:val="0"/>
          <w:color w:val="000000"/>
          <w:sz w:val="24"/>
          <w:szCs w:val="24"/>
          <w:bdr w:val="none" w:sz="0" w:space="0" w:color="auto" w:frame="1"/>
        </w:rPr>
        <w:t>siaalase r</w:t>
      </w:r>
      <w:r w:rsidR="000262AF" w:rsidRPr="00BE5F64">
        <w:rPr>
          <w:b w:val="0"/>
          <w:bCs w:val="0"/>
          <w:color w:val="000000"/>
          <w:sz w:val="24"/>
          <w:szCs w:val="24"/>
          <w:bdr w:val="none" w:sz="0" w:space="0" w:color="auto" w:frame="1"/>
        </w:rPr>
        <w:t>e</w:t>
      </w:r>
      <w:r w:rsidR="000803D8" w:rsidRPr="00BE5F64">
        <w:rPr>
          <w:b w:val="0"/>
          <w:bCs w:val="0"/>
          <w:color w:val="000000"/>
          <w:sz w:val="24"/>
          <w:szCs w:val="24"/>
          <w:bdr w:val="none" w:sz="0" w:space="0" w:color="auto" w:frame="1"/>
        </w:rPr>
        <w:t>h</w:t>
      </w:r>
      <w:r w:rsidR="000262AF" w:rsidRPr="00BE5F64">
        <w:rPr>
          <w:b w:val="0"/>
          <w:bCs w:val="0"/>
          <w:color w:val="000000"/>
          <w:sz w:val="24"/>
          <w:szCs w:val="24"/>
          <w:bdr w:val="none" w:sz="0" w:space="0" w:color="auto" w:frame="1"/>
        </w:rPr>
        <w:t>a</w:t>
      </w:r>
      <w:r w:rsidR="000803D8" w:rsidRPr="00BE5F64">
        <w:rPr>
          <w:b w:val="0"/>
          <w:bCs w:val="0"/>
          <w:color w:val="000000"/>
          <w:sz w:val="24"/>
          <w:szCs w:val="24"/>
          <w:bdr w:val="none" w:sz="0" w:space="0" w:color="auto" w:frame="1"/>
        </w:rPr>
        <w:t xml:space="preserve">bilitatsiooni teenuse </w:t>
      </w:r>
      <w:r w:rsidR="00B658FB" w:rsidRPr="00BE5F64">
        <w:rPr>
          <w:b w:val="0"/>
          <w:bCs w:val="0"/>
          <w:color w:val="000000"/>
          <w:sz w:val="24"/>
          <w:szCs w:val="24"/>
          <w:bdr w:val="none" w:sz="0" w:space="0" w:color="auto" w:frame="1"/>
        </w:rPr>
        <w:t xml:space="preserve">ja </w:t>
      </w:r>
      <w:r w:rsidR="00395AD9" w:rsidRPr="00BE5F64">
        <w:rPr>
          <w:b w:val="0"/>
          <w:bCs w:val="0"/>
          <w:color w:val="000000"/>
          <w:sz w:val="24"/>
          <w:szCs w:val="24"/>
          <w:bdr w:val="none" w:sz="0" w:space="0" w:color="auto" w:frame="1"/>
        </w:rPr>
        <w:t xml:space="preserve">erihoolekandeteenuse </w:t>
      </w:r>
      <w:r w:rsidR="00FF6D6C" w:rsidRPr="00BE5F64">
        <w:rPr>
          <w:b w:val="0"/>
          <w:bCs w:val="0"/>
          <w:color w:val="000000"/>
          <w:sz w:val="24"/>
          <w:szCs w:val="24"/>
          <w:bdr w:val="none" w:sz="0" w:space="0" w:color="auto" w:frame="1"/>
        </w:rPr>
        <w:t xml:space="preserve">vajaduse </w:t>
      </w:r>
      <w:r w:rsidR="00283EB3" w:rsidRPr="00BE5F64">
        <w:rPr>
          <w:b w:val="0"/>
          <w:bCs w:val="0"/>
          <w:color w:val="000000"/>
          <w:sz w:val="24"/>
          <w:szCs w:val="24"/>
          <w:bdr w:val="none" w:sz="0" w:space="0" w:color="auto" w:frame="1"/>
        </w:rPr>
        <w:t xml:space="preserve">hindamise </w:t>
      </w:r>
      <w:r w:rsidR="00FF6D6C" w:rsidRPr="00BE5F64">
        <w:rPr>
          <w:b w:val="0"/>
          <w:bCs w:val="0"/>
          <w:color w:val="000000"/>
          <w:sz w:val="24"/>
          <w:szCs w:val="24"/>
          <w:bdr w:val="none" w:sz="0" w:space="0" w:color="auto" w:frame="1"/>
        </w:rPr>
        <w:t>andmed</w:t>
      </w:r>
      <w:r w:rsidR="003E047B" w:rsidRPr="00BE5F64">
        <w:rPr>
          <w:b w:val="0"/>
          <w:bCs w:val="0"/>
          <w:color w:val="000000"/>
          <w:sz w:val="24"/>
          <w:szCs w:val="24"/>
          <w:bdr w:val="none" w:sz="0" w:space="0" w:color="auto" w:frame="1"/>
        </w:rPr>
        <w:t>.</w:t>
      </w:r>
      <w:r w:rsidR="00095E07" w:rsidRPr="00BE5F64">
        <w:rPr>
          <w:b w:val="0"/>
          <w:bCs w:val="0"/>
          <w:color w:val="000000"/>
          <w:sz w:val="24"/>
          <w:szCs w:val="24"/>
        </w:rPr>
        <w:t>“</w:t>
      </w:r>
      <w:r w:rsidR="006D305E">
        <w:rPr>
          <w:b w:val="0"/>
          <w:bCs w:val="0"/>
          <w:color w:val="000000"/>
          <w:sz w:val="24"/>
          <w:szCs w:val="24"/>
        </w:rPr>
        <w:t>;</w:t>
      </w:r>
    </w:p>
    <w:p w14:paraId="4E400DB3" w14:textId="77777777" w:rsidR="001959A0" w:rsidRPr="002F351D" w:rsidRDefault="001959A0" w:rsidP="000A7F87">
      <w:pPr>
        <w:pStyle w:val="Pealkiri3"/>
        <w:shd w:val="clear" w:color="auto" w:fill="FFFFFF" w:themeFill="background1"/>
        <w:spacing w:before="0" w:beforeAutospacing="0" w:after="0" w:afterAutospacing="0"/>
        <w:jc w:val="both"/>
        <w:rPr>
          <w:b w:val="0"/>
          <w:color w:val="000000" w:themeColor="text1"/>
          <w:sz w:val="24"/>
          <w:szCs w:val="24"/>
        </w:rPr>
      </w:pPr>
    </w:p>
    <w:p w14:paraId="4F3561BF" w14:textId="7991F52E" w:rsidR="001959A0" w:rsidRPr="002F4D32" w:rsidRDefault="001959A0" w:rsidP="000A7F87">
      <w:pPr>
        <w:spacing w:after="0" w:line="240" w:lineRule="auto"/>
        <w:jc w:val="both"/>
        <w:rPr>
          <w:sz w:val="24"/>
          <w:szCs w:val="24"/>
        </w:rPr>
      </w:pPr>
      <w:r w:rsidRPr="001959A0">
        <w:rPr>
          <w:rFonts w:ascii="Times New Roman" w:eastAsia="Times New Roman" w:hAnsi="Times New Roman" w:cs="Times New Roman"/>
          <w:b/>
          <w:bCs/>
          <w:sz w:val="24"/>
          <w:szCs w:val="24"/>
        </w:rPr>
        <w:t>3</w:t>
      </w:r>
      <w:r w:rsidR="00CC47CB">
        <w:rPr>
          <w:rFonts w:ascii="Times New Roman" w:eastAsia="Times New Roman" w:hAnsi="Times New Roman" w:cs="Times New Roman"/>
          <w:b/>
          <w:bCs/>
          <w:sz w:val="24"/>
          <w:szCs w:val="24"/>
        </w:rPr>
        <w:t>2</w:t>
      </w:r>
      <w:r w:rsidR="00BA7081">
        <w:rPr>
          <w:rFonts w:ascii="Times New Roman" w:eastAsia="Times New Roman" w:hAnsi="Times New Roman" w:cs="Times New Roman"/>
          <w:b/>
          <w:bCs/>
          <w:sz w:val="24"/>
          <w:szCs w:val="24"/>
        </w:rPr>
        <w:t>)</w:t>
      </w:r>
      <w:r w:rsidR="00BA7081">
        <w:rPr>
          <w:rFonts w:ascii="Times New Roman" w:eastAsia="Times New Roman" w:hAnsi="Times New Roman" w:cs="Times New Roman"/>
          <w:sz w:val="24"/>
          <w:szCs w:val="24"/>
        </w:rPr>
        <w:t xml:space="preserve"> paragrahvi</w:t>
      </w:r>
      <w:r w:rsidRPr="001959A0">
        <w:rPr>
          <w:rFonts w:ascii="Times New Roman" w:eastAsia="Times New Roman" w:hAnsi="Times New Roman" w:cs="Times New Roman"/>
          <w:sz w:val="24"/>
          <w:szCs w:val="24"/>
        </w:rPr>
        <w:t xml:space="preserve"> 144</w:t>
      </w:r>
      <w:r w:rsidR="000A7F87" w:rsidRPr="00EC3337">
        <w:rPr>
          <w:rFonts w:ascii="Times New Roman" w:eastAsia="Times New Roman" w:hAnsi="Times New Roman" w:cs="Times New Roman"/>
          <w:sz w:val="24"/>
          <w:szCs w:val="24"/>
          <w:vertAlign w:val="superscript"/>
        </w:rPr>
        <w:t>1</w:t>
      </w:r>
      <w:r w:rsidRPr="001959A0">
        <w:rPr>
          <w:rFonts w:ascii="Times New Roman" w:eastAsia="Times New Roman" w:hAnsi="Times New Roman" w:cs="Times New Roman"/>
          <w:sz w:val="24"/>
          <w:szCs w:val="24"/>
        </w:rPr>
        <w:t xml:space="preserve"> </w:t>
      </w:r>
      <w:r w:rsidR="00C84EEF">
        <w:rPr>
          <w:rFonts w:ascii="Times New Roman" w:eastAsia="Times New Roman" w:hAnsi="Times New Roman" w:cs="Times New Roman"/>
          <w:sz w:val="24"/>
          <w:szCs w:val="24"/>
        </w:rPr>
        <w:t xml:space="preserve">teises lauses </w:t>
      </w:r>
      <w:r w:rsidR="00BA7081">
        <w:rPr>
          <w:rFonts w:ascii="Times New Roman" w:eastAsia="Times New Roman" w:hAnsi="Times New Roman" w:cs="Times New Roman"/>
          <w:sz w:val="24"/>
          <w:szCs w:val="24"/>
        </w:rPr>
        <w:t xml:space="preserve">asendatakse </w:t>
      </w:r>
      <w:r w:rsidR="009D1457">
        <w:rPr>
          <w:rFonts w:ascii="Times New Roman" w:eastAsia="Times New Roman" w:hAnsi="Times New Roman" w:cs="Times New Roman"/>
          <w:sz w:val="24"/>
          <w:szCs w:val="24"/>
        </w:rPr>
        <w:t>sõnad</w:t>
      </w:r>
      <w:r w:rsidRPr="001959A0">
        <w:rPr>
          <w:rFonts w:ascii="Times New Roman" w:eastAsia="Times New Roman" w:hAnsi="Times New Roman" w:cs="Times New Roman"/>
          <w:sz w:val="24"/>
          <w:szCs w:val="24"/>
        </w:rPr>
        <w:t xml:space="preserve"> „elu- ja viibimiskoha</w:t>
      </w:r>
      <w:r w:rsidR="00C44EC2">
        <w:rPr>
          <w:rFonts w:ascii="Times New Roman" w:eastAsia="Times New Roman" w:hAnsi="Times New Roman" w:cs="Times New Roman"/>
          <w:sz w:val="24"/>
          <w:szCs w:val="24"/>
        </w:rPr>
        <w:t xml:space="preserve"> andmed ning</w:t>
      </w:r>
      <w:r w:rsidRPr="001959A0">
        <w:rPr>
          <w:rFonts w:ascii="Times New Roman" w:eastAsia="Times New Roman" w:hAnsi="Times New Roman" w:cs="Times New Roman"/>
          <w:sz w:val="24"/>
          <w:szCs w:val="24"/>
        </w:rPr>
        <w:t xml:space="preserve">“ </w:t>
      </w:r>
      <w:r w:rsidR="00DD3A6B">
        <w:rPr>
          <w:rFonts w:ascii="Times New Roman" w:eastAsia="Times New Roman" w:hAnsi="Times New Roman" w:cs="Times New Roman"/>
          <w:sz w:val="24"/>
          <w:szCs w:val="24"/>
        </w:rPr>
        <w:t>sõna</w:t>
      </w:r>
      <w:r w:rsidRPr="001959A0">
        <w:rPr>
          <w:rFonts w:ascii="Times New Roman" w:eastAsia="Times New Roman" w:hAnsi="Times New Roman" w:cs="Times New Roman"/>
          <w:sz w:val="24"/>
          <w:szCs w:val="24"/>
        </w:rPr>
        <w:t>ga „elukoha</w:t>
      </w:r>
      <w:r w:rsidR="00C44EC2">
        <w:rPr>
          <w:rFonts w:ascii="Times New Roman" w:eastAsia="Times New Roman" w:hAnsi="Times New Roman" w:cs="Times New Roman"/>
          <w:sz w:val="24"/>
          <w:szCs w:val="24"/>
        </w:rPr>
        <w:t>andmed ja</w:t>
      </w:r>
      <w:r w:rsidRPr="001959A0">
        <w:rPr>
          <w:rFonts w:ascii="Times New Roman" w:eastAsia="Times New Roman" w:hAnsi="Times New Roman" w:cs="Times New Roman"/>
          <w:sz w:val="24"/>
          <w:szCs w:val="24"/>
        </w:rPr>
        <w:t>“</w:t>
      </w:r>
      <w:r w:rsidR="00FA19E0">
        <w:rPr>
          <w:rFonts w:ascii="Times New Roman" w:eastAsia="Times New Roman" w:hAnsi="Times New Roman" w:cs="Times New Roman"/>
          <w:sz w:val="24"/>
          <w:szCs w:val="24"/>
        </w:rPr>
        <w:t>;</w:t>
      </w:r>
    </w:p>
    <w:p w14:paraId="7203F148" w14:textId="77777777" w:rsidR="004F4829" w:rsidRPr="002F351D" w:rsidRDefault="004F4829" w:rsidP="000A7F87">
      <w:pPr>
        <w:pStyle w:val="Pealkiri3"/>
        <w:shd w:val="clear" w:color="auto" w:fill="FFFFFF" w:themeFill="background1"/>
        <w:spacing w:before="0" w:beforeAutospacing="0" w:after="0" w:afterAutospacing="0"/>
        <w:jc w:val="both"/>
        <w:rPr>
          <w:b w:val="0"/>
          <w:color w:val="000000" w:themeColor="text1"/>
          <w:sz w:val="24"/>
          <w:szCs w:val="24"/>
        </w:rPr>
      </w:pPr>
    </w:p>
    <w:p w14:paraId="7ED56356" w14:textId="7162344C" w:rsidR="00024B24" w:rsidRPr="002F351D" w:rsidRDefault="001B2481" w:rsidP="000A7F87">
      <w:pPr>
        <w:pStyle w:val="Pealkiri3"/>
        <w:shd w:val="clear" w:color="auto" w:fill="FFFFFF" w:themeFill="background1"/>
        <w:spacing w:before="0" w:beforeAutospacing="0" w:after="0" w:afterAutospacing="0"/>
        <w:jc w:val="both"/>
        <w:rPr>
          <w:b w:val="0"/>
          <w:color w:val="000000" w:themeColor="text1"/>
          <w:sz w:val="24"/>
          <w:szCs w:val="24"/>
        </w:rPr>
      </w:pPr>
      <w:r w:rsidRPr="00DD1565">
        <w:rPr>
          <w:color w:val="000000"/>
          <w:sz w:val="24"/>
          <w:szCs w:val="24"/>
        </w:rPr>
        <w:t>3</w:t>
      </w:r>
      <w:r w:rsidR="00CC47CB">
        <w:rPr>
          <w:color w:val="000000"/>
          <w:sz w:val="24"/>
          <w:szCs w:val="24"/>
        </w:rPr>
        <w:t>3</w:t>
      </w:r>
      <w:r w:rsidRPr="00DD1565">
        <w:rPr>
          <w:color w:val="000000"/>
          <w:sz w:val="24"/>
          <w:szCs w:val="24"/>
        </w:rPr>
        <w:t>)</w:t>
      </w:r>
      <w:r w:rsidR="00832D21" w:rsidRPr="00DD1565">
        <w:rPr>
          <w:color w:val="000000"/>
          <w:sz w:val="24"/>
          <w:szCs w:val="24"/>
        </w:rPr>
        <w:t xml:space="preserve"> </w:t>
      </w:r>
      <w:r w:rsidR="00832D21" w:rsidRPr="00DD1565">
        <w:rPr>
          <w:b w:val="0"/>
          <w:color w:val="000000"/>
          <w:sz w:val="24"/>
          <w:szCs w:val="24"/>
        </w:rPr>
        <w:t>seadus</w:t>
      </w:r>
      <w:ins w:id="15" w:author="Helen Uustalu" w:date="2024-06-26T14:12:00Z">
        <w:r w:rsidR="00135850">
          <w:rPr>
            <w:b w:val="0"/>
            <w:color w:val="000000"/>
            <w:sz w:val="24"/>
            <w:szCs w:val="24"/>
          </w:rPr>
          <w:t xml:space="preserve"> 9. peatüki 1. jagu</w:t>
        </w:r>
      </w:ins>
      <w:del w:id="16" w:author="Helen Uustalu" w:date="2024-06-26T14:12:00Z">
        <w:r w:rsidR="00832D21" w:rsidRPr="00DD1565" w:rsidDel="00135850">
          <w:rPr>
            <w:b w:val="0"/>
            <w:color w:val="000000"/>
            <w:sz w:val="24"/>
            <w:szCs w:val="24"/>
          </w:rPr>
          <w:delText>t</w:delText>
        </w:r>
      </w:del>
      <w:r w:rsidR="00832D21" w:rsidRPr="00DD1565">
        <w:rPr>
          <w:b w:val="0"/>
          <w:color w:val="000000"/>
          <w:sz w:val="24"/>
          <w:szCs w:val="24"/>
        </w:rPr>
        <w:t xml:space="preserve"> täiendatakse §-ga</w:t>
      </w:r>
      <w:r w:rsidRPr="00DD1565">
        <w:rPr>
          <w:color w:val="000000"/>
          <w:sz w:val="24"/>
          <w:szCs w:val="24"/>
        </w:rPr>
        <w:t xml:space="preserve"> </w:t>
      </w:r>
      <w:r w:rsidR="00163136" w:rsidRPr="00DD1565">
        <w:rPr>
          <w:b w:val="0"/>
          <w:color w:val="000000"/>
          <w:sz w:val="24"/>
          <w:szCs w:val="24"/>
        </w:rPr>
        <w:t>160</w:t>
      </w:r>
      <w:r w:rsidR="00832D21" w:rsidRPr="00DD1565">
        <w:rPr>
          <w:b w:val="0"/>
          <w:color w:val="000000"/>
          <w:sz w:val="24"/>
          <w:szCs w:val="24"/>
          <w:vertAlign w:val="superscript"/>
        </w:rPr>
        <w:t>7</w:t>
      </w:r>
      <w:r w:rsidR="00163136" w:rsidRPr="00EC3337">
        <w:rPr>
          <w:b w:val="0"/>
          <w:color w:val="000000"/>
          <w:sz w:val="24"/>
          <w:szCs w:val="24"/>
        </w:rPr>
        <w:t xml:space="preserve"> </w:t>
      </w:r>
      <w:r w:rsidR="00B45C66" w:rsidRPr="00DD1565">
        <w:rPr>
          <w:b w:val="0"/>
          <w:color w:val="000000"/>
          <w:sz w:val="24"/>
          <w:szCs w:val="24"/>
        </w:rPr>
        <w:t>järgmises sõnastuses:</w:t>
      </w:r>
    </w:p>
    <w:p w14:paraId="2ADC82EA" w14:textId="77777777" w:rsidR="00E43589" w:rsidRPr="002F351D" w:rsidRDefault="00E43589" w:rsidP="000A7F87">
      <w:pPr>
        <w:pStyle w:val="Pealkiri3"/>
        <w:shd w:val="clear" w:color="auto" w:fill="FFFFFF" w:themeFill="background1"/>
        <w:spacing w:before="0" w:beforeAutospacing="0" w:after="0" w:afterAutospacing="0"/>
        <w:jc w:val="both"/>
        <w:rPr>
          <w:b w:val="0"/>
          <w:color w:val="000000" w:themeColor="text1"/>
          <w:sz w:val="24"/>
          <w:szCs w:val="24"/>
        </w:rPr>
      </w:pPr>
    </w:p>
    <w:p w14:paraId="09144E84" w14:textId="206BF7C1" w:rsidR="00E43589" w:rsidRPr="002F351D" w:rsidRDefault="00E43589" w:rsidP="000A7F87">
      <w:pPr>
        <w:pStyle w:val="Pealkiri3"/>
        <w:shd w:val="clear" w:color="auto" w:fill="FFFFFF" w:themeFill="background1"/>
        <w:spacing w:before="0" w:beforeAutospacing="0" w:after="0" w:afterAutospacing="0"/>
        <w:jc w:val="both"/>
        <w:rPr>
          <w:color w:val="000000" w:themeColor="text1"/>
          <w:sz w:val="24"/>
          <w:szCs w:val="24"/>
        </w:rPr>
      </w:pPr>
      <w:r w:rsidRPr="005D6F2C">
        <w:rPr>
          <w:b w:val="0"/>
          <w:color w:val="000000"/>
          <w:sz w:val="24"/>
          <w:szCs w:val="24"/>
        </w:rPr>
        <w:t>„</w:t>
      </w:r>
      <w:r w:rsidRPr="00DD1565">
        <w:rPr>
          <w:color w:val="000000"/>
          <w:sz w:val="24"/>
          <w:szCs w:val="24"/>
        </w:rPr>
        <w:t>§ 160</w:t>
      </w:r>
      <w:r w:rsidRPr="00DD1565">
        <w:rPr>
          <w:color w:val="000000"/>
          <w:sz w:val="24"/>
          <w:szCs w:val="24"/>
          <w:vertAlign w:val="superscript"/>
        </w:rPr>
        <w:t>7</w:t>
      </w:r>
      <w:r w:rsidRPr="00DD1565">
        <w:rPr>
          <w:color w:val="000000"/>
          <w:sz w:val="24"/>
          <w:szCs w:val="24"/>
        </w:rPr>
        <w:t>.</w:t>
      </w:r>
      <w:r w:rsidR="009E746C" w:rsidRPr="00DD1565">
        <w:rPr>
          <w:color w:val="000000"/>
          <w:sz w:val="24"/>
          <w:szCs w:val="24"/>
        </w:rPr>
        <w:t xml:space="preserve"> </w:t>
      </w:r>
      <w:r w:rsidR="00DC32C2" w:rsidRPr="00DD1565">
        <w:rPr>
          <w:sz w:val="24"/>
          <w:szCs w:val="24"/>
        </w:rPr>
        <w:t>Puudega lapse vanuse</w:t>
      </w:r>
      <w:r w:rsidR="0026461A" w:rsidRPr="00DD1565">
        <w:rPr>
          <w:sz w:val="24"/>
          <w:szCs w:val="24"/>
        </w:rPr>
        <w:t>piiri</w:t>
      </w:r>
      <w:r w:rsidR="00DC32C2" w:rsidRPr="00DD1565">
        <w:rPr>
          <w:sz w:val="24"/>
          <w:szCs w:val="24"/>
        </w:rPr>
        <w:t xml:space="preserve"> muutmine</w:t>
      </w:r>
    </w:p>
    <w:p w14:paraId="6714B947" w14:textId="77777777" w:rsidR="00781203" w:rsidRPr="00E4248A" w:rsidRDefault="00781203" w:rsidP="000A7F87">
      <w:pPr>
        <w:pStyle w:val="Pealkiri3"/>
        <w:shd w:val="clear" w:color="auto" w:fill="FFFFFF" w:themeFill="background1"/>
        <w:spacing w:before="0" w:beforeAutospacing="0" w:after="0" w:afterAutospacing="0"/>
        <w:jc w:val="both"/>
        <w:rPr>
          <w:b w:val="0"/>
          <w:color w:val="000000" w:themeColor="text1"/>
          <w:sz w:val="24"/>
          <w:szCs w:val="24"/>
        </w:rPr>
      </w:pPr>
    </w:p>
    <w:p w14:paraId="45CA1B7A" w14:textId="699C3B04" w:rsidR="00B45C66" w:rsidRPr="00E4248A" w:rsidRDefault="006322E1" w:rsidP="000A7F87">
      <w:pPr>
        <w:pStyle w:val="Pealkiri3"/>
        <w:shd w:val="clear" w:color="auto" w:fill="FFFFFF" w:themeFill="background1"/>
        <w:spacing w:before="0" w:beforeAutospacing="0" w:after="0" w:afterAutospacing="0"/>
        <w:jc w:val="both"/>
        <w:rPr>
          <w:b w:val="0"/>
          <w:color w:val="000000" w:themeColor="text1"/>
          <w:sz w:val="24"/>
          <w:szCs w:val="24"/>
        </w:rPr>
      </w:pPr>
      <w:r w:rsidRPr="00DD1565">
        <w:rPr>
          <w:b w:val="0"/>
          <w:color w:val="000000"/>
          <w:sz w:val="24"/>
          <w:szCs w:val="24"/>
        </w:rPr>
        <w:t xml:space="preserve">(1) </w:t>
      </w:r>
      <w:r w:rsidR="00B775E2" w:rsidRPr="00DD1565">
        <w:rPr>
          <w:b w:val="0"/>
          <w:color w:val="000000"/>
          <w:sz w:val="24"/>
          <w:szCs w:val="24"/>
        </w:rPr>
        <w:t>Vähemalt 16-aastasele lapsele, kellel</w:t>
      </w:r>
      <w:r w:rsidR="004F2D45" w:rsidRPr="00DD1565">
        <w:rPr>
          <w:b w:val="0"/>
          <w:color w:val="000000"/>
          <w:sz w:val="24"/>
          <w:szCs w:val="24"/>
        </w:rPr>
        <w:t>t</w:t>
      </w:r>
      <w:r w:rsidR="00B775E2" w:rsidRPr="00DD1565">
        <w:rPr>
          <w:b w:val="0"/>
          <w:color w:val="000000"/>
          <w:sz w:val="24"/>
          <w:szCs w:val="24"/>
        </w:rPr>
        <w:t xml:space="preserve"> </w:t>
      </w:r>
      <w:r w:rsidR="00AB3017" w:rsidRPr="00DD1565">
        <w:rPr>
          <w:b w:val="0"/>
          <w:color w:val="000000"/>
          <w:sz w:val="24"/>
          <w:szCs w:val="24"/>
        </w:rPr>
        <w:t>riik o</w:t>
      </w:r>
      <w:r w:rsidR="0040211F" w:rsidRPr="00DD1565">
        <w:rPr>
          <w:b w:val="0"/>
          <w:color w:val="000000"/>
          <w:sz w:val="24"/>
          <w:szCs w:val="24"/>
        </w:rPr>
        <w:t>n</w:t>
      </w:r>
      <w:r w:rsidR="00AB3017" w:rsidRPr="00DD1565">
        <w:rPr>
          <w:b w:val="0"/>
          <w:color w:val="000000"/>
          <w:sz w:val="24"/>
          <w:szCs w:val="24"/>
        </w:rPr>
        <w:t xml:space="preserve"> võtnud sotsiaalse rehabilitatsiooni </w:t>
      </w:r>
      <w:r w:rsidR="0040211F" w:rsidRPr="00DD1565">
        <w:rPr>
          <w:b w:val="0"/>
          <w:color w:val="000000"/>
          <w:sz w:val="24"/>
          <w:szCs w:val="24"/>
        </w:rPr>
        <w:t xml:space="preserve">teenuse eest </w:t>
      </w:r>
      <w:r w:rsidR="00AB3017" w:rsidRPr="00DD1565">
        <w:rPr>
          <w:b w:val="0"/>
          <w:color w:val="000000"/>
          <w:sz w:val="24"/>
          <w:szCs w:val="24"/>
        </w:rPr>
        <w:t>tasu maksmise kohustuse üle enne 2027.</w:t>
      </w:r>
      <w:r w:rsidR="0040211F" w:rsidRPr="00DD1565">
        <w:rPr>
          <w:b w:val="0"/>
          <w:color w:val="000000"/>
          <w:sz w:val="24"/>
          <w:szCs w:val="24"/>
        </w:rPr>
        <w:t xml:space="preserve"> </w:t>
      </w:r>
      <w:r w:rsidR="00AB3017" w:rsidRPr="00DD1565">
        <w:rPr>
          <w:b w:val="0"/>
          <w:color w:val="000000"/>
          <w:sz w:val="24"/>
          <w:szCs w:val="24"/>
        </w:rPr>
        <w:t>aasta 1.</w:t>
      </w:r>
      <w:r w:rsidR="0040211F" w:rsidRPr="00DD1565">
        <w:rPr>
          <w:b w:val="0"/>
          <w:color w:val="000000"/>
          <w:sz w:val="24"/>
          <w:szCs w:val="24"/>
        </w:rPr>
        <w:t xml:space="preserve"> </w:t>
      </w:r>
      <w:r w:rsidR="00AB3017" w:rsidRPr="00DD1565">
        <w:rPr>
          <w:b w:val="0"/>
          <w:color w:val="000000"/>
          <w:sz w:val="24"/>
          <w:szCs w:val="24"/>
        </w:rPr>
        <w:t xml:space="preserve">veebruari, </w:t>
      </w:r>
      <w:r w:rsidR="00AC07B1" w:rsidRPr="00DD1565">
        <w:rPr>
          <w:b w:val="0"/>
          <w:color w:val="000000"/>
          <w:sz w:val="24"/>
          <w:szCs w:val="24"/>
        </w:rPr>
        <w:t xml:space="preserve">jätkab riik tasu maksmise kohustuse </w:t>
      </w:r>
      <w:r w:rsidR="00C44EC2">
        <w:rPr>
          <w:b w:val="0"/>
          <w:color w:val="000000"/>
          <w:sz w:val="24"/>
          <w:szCs w:val="24"/>
        </w:rPr>
        <w:t>üle</w:t>
      </w:r>
      <w:r w:rsidR="00AC07B1" w:rsidRPr="00DD1565">
        <w:rPr>
          <w:b w:val="0"/>
          <w:color w:val="000000"/>
          <w:sz w:val="24"/>
          <w:szCs w:val="24"/>
        </w:rPr>
        <w:t xml:space="preserve">võtmist kuni </w:t>
      </w:r>
      <w:ins w:id="17" w:author="Helen Uustalu" w:date="2024-06-26T14:31:00Z">
        <w:r w:rsidR="00F236FB">
          <w:rPr>
            <w:b w:val="0"/>
            <w:color w:val="000000"/>
            <w:sz w:val="24"/>
            <w:szCs w:val="24"/>
          </w:rPr>
          <w:t xml:space="preserve">käesoleva seaduse </w:t>
        </w:r>
      </w:ins>
      <w:r w:rsidR="00AC07B1" w:rsidRPr="00DD1565">
        <w:rPr>
          <w:b w:val="0"/>
          <w:color w:val="000000"/>
          <w:sz w:val="24"/>
          <w:szCs w:val="24"/>
        </w:rPr>
        <w:t xml:space="preserve">§-s 63 </w:t>
      </w:r>
      <w:r w:rsidR="00AC07B1" w:rsidRPr="00D6127F">
        <w:rPr>
          <w:b w:val="0"/>
          <w:color w:val="000000"/>
          <w:sz w:val="24"/>
          <w:szCs w:val="24"/>
        </w:rPr>
        <w:t xml:space="preserve">nimetatud otsuse </w:t>
      </w:r>
      <w:r w:rsidR="006F650D" w:rsidRPr="00D6127F">
        <w:rPr>
          <w:b w:val="0"/>
          <w:color w:val="000000"/>
          <w:sz w:val="24"/>
          <w:szCs w:val="24"/>
        </w:rPr>
        <w:t xml:space="preserve">kehtivuse </w:t>
      </w:r>
      <w:r w:rsidR="00AC07B1" w:rsidRPr="00D6127F">
        <w:rPr>
          <w:b w:val="0"/>
          <w:color w:val="000000"/>
          <w:sz w:val="24"/>
          <w:szCs w:val="24"/>
        </w:rPr>
        <w:t>lõppemiseni.</w:t>
      </w:r>
      <w:r w:rsidR="00AC07B1" w:rsidRPr="00DD1565">
        <w:rPr>
          <w:b w:val="0"/>
          <w:color w:val="000000"/>
          <w:sz w:val="24"/>
          <w:szCs w:val="24"/>
        </w:rPr>
        <w:t xml:space="preserve"> </w:t>
      </w:r>
    </w:p>
    <w:p w14:paraId="0BEA1698" w14:textId="77777777" w:rsidR="004F4829" w:rsidRPr="00DD1565" w:rsidRDefault="004F4829" w:rsidP="000A7F87">
      <w:pPr>
        <w:spacing w:after="0" w:line="240" w:lineRule="auto"/>
        <w:jc w:val="both"/>
        <w:rPr>
          <w:rFonts w:ascii="Times New Roman" w:hAnsi="Times New Roman" w:cs="Times New Roman"/>
          <w:sz w:val="24"/>
          <w:szCs w:val="24"/>
        </w:rPr>
      </w:pPr>
    </w:p>
    <w:p w14:paraId="008F5041" w14:textId="7CAD4D50" w:rsidR="00185FFB" w:rsidRPr="00DD1565" w:rsidRDefault="00BC4F48" w:rsidP="000A7F87">
      <w:pPr>
        <w:spacing w:after="0" w:line="240" w:lineRule="auto"/>
        <w:jc w:val="both"/>
        <w:rPr>
          <w:rFonts w:ascii="Times New Roman" w:hAnsi="Times New Roman" w:cs="Times New Roman"/>
          <w:sz w:val="24"/>
          <w:szCs w:val="24"/>
        </w:rPr>
      </w:pPr>
      <w:r w:rsidRPr="00DD1565">
        <w:rPr>
          <w:rFonts w:ascii="Times New Roman" w:hAnsi="Times New Roman" w:cs="Times New Roman"/>
          <w:sz w:val="24"/>
          <w:szCs w:val="24"/>
        </w:rPr>
        <w:t>(2) Käesoleva seaduse kuni 2027. aasta 31. jaanuarini kehtinud redaktsiooni kohaldatakse</w:t>
      </w:r>
      <w:r w:rsidR="003D77DB" w:rsidRPr="00DD1565">
        <w:rPr>
          <w:rFonts w:ascii="Times New Roman" w:hAnsi="Times New Roman" w:cs="Times New Roman"/>
          <w:sz w:val="24"/>
          <w:szCs w:val="24"/>
        </w:rPr>
        <w:t xml:space="preserve"> sotsiaalse rehabilitatsiooni </w:t>
      </w:r>
      <w:r w:rsidR="00286E09" w:rsidRPr="00DD1565">
        <w:rPr>
          <w:rFonts w:ascii="Times New Roman" w:hAnsi="Times New Roman" w:cs="Times New Roman"/>
          <w:sz w:val="24"/>
          <w:szCs w:val="24"/>
        </w:rPr>
        <w:t xml:space="preserve">teenuse eest </w:t>
      </w:r>
      <w:r w:rsidR="003D77DB" w:rsidRPr="00DD1565">
        <w:rPr>
          <w:rFonts w:ascii="Times New Roman" w:hAnsi="Times New Roman" w:cs="Times New Roman"/>
          <w:sz w:val="24"/>
          <w:szCs w:val="24"/>
        </w:rPr>
        <w:t>tasu maksmise kohustuse ülevõtmisele</w:t>
      </w:r>
      <w:r w:rsidR="00185FFB" w:rsidRPr="00DD1565">
        <w:rPr>
          <w:rFonts w:ascii="Times New Roman" w:hAnsi="Times New Roman" w:cs="Times New Roman"/>
          <w:sz w:val="24"/>
          <w:szCs w:val="24"/>
        </w:rPr>
        <w:t>:</w:t>
      </w:r>
    </w:p>
    <w:p w14:paraId="374F79B1" w14:textId="1F7BFCF0" w:rsidR="00185FFB" w:rsidRDefault="00185FFB" w:rsidP="000A7F87">
      <w:pPr>
        <w:spacing w:after="0" w:line="240" w:lineRule="auto"/>
        <w:jc w:val="both"/>
        <w:rPr>
          <w:rFonts w:ascii="Times New Roman" w:hAnsi="Times New Roman" w:cs="Times New Roman"/>
          <w:sz w:val="24"/>
          <w:szCs w:val="24"/>
        </w:rPr>
      </w:pPr>
      <w:r w:rsidRPr="00DD1565">
        <w:rPr>
          <w:rFonts w:ascii="Times New Roman" w:hAnsi="Times New Roman" w:cs="Times New Roman"/>
          <w:sz w:val="24"/>
          <w:szCs w:val="24"/>
        </w:rPr>
        <w:t>1)</w:t>
      </w:r>
      <w:r w:rsidR="00BC4F48" w:rsidRPr="00DD1565">
        <w:rPr>
          <w:rFonts w:ascii="Times New Roman" w:hAnsi="Times New Roman" w:cs="Times New Roman"/>
          <w:sz w:val="24"/>
          <w:szCs w:val="24"/>
        </w:rPr>
        <w:t xml:space="preserve"> lapse puhul, kes on saanud 16-aastaseks ja esitanud </w:t>
      </w:r>
      <w:r w:rsidR="00B21408" w:rsidRPr="00DD1565">
        <w:rPr>
          <w:rFonts w:ascii="Times New Roman" w:hAnsi="Times New Roman" w:cs="Times New Roman"/>
          <w:sz w:val="24"/>
          <w:szCs w:val="24"/>
        </w:rPr>
        <w:t xml:space="preserve">sotsiaalse rehabilitatsiooni </w:t>
      </w:r>
      <w:r w:rsidR="003A3EFA" w:rsidRPr="00DD1565">
        <w:rPr>
          <w:rFonts w:ascii="Times New Roman" w:hAnsi="Times New Roman" w:cs="Times New Roman"/>
          <w:sz w:val="24"/>
          <w:szCs w:val="24"/>
        </w:rPr>
        <w:t xml:space="preserve">teenuse eest </w:t>
      </w:r>
      <w:r w:rsidR="00B21408" w:rsidRPr="00DD1565">
        <w:rPr>
          <w:rFonts w:ascii="Times New Roman" w:hAnsi="Times New Roman" w:cs="Times New Roman"/>
          <w:sz w:val="24"/>
          <w:szCs w:val="24"/>
        </w:rPr>
        <w:t xml:space="preserve">tasu maksmise kohustuse ülevõtmise </w:t>
      </w:r>
      <w:r w:rsidR="00BC4F48" w:rsidRPr="00DD1565">
        <w:rPr>
          <w:rFonts w:ascii="Times New Roman" w:hAnsi="Times New Roman" w:cs="Times New Roman"/>
          <w:sz w:val="24"/>
          <w:szCs w:val="24"/>
        </w:rPr>
        <w:t>taotluse enne 2027. aasta 1. veebruari ja kelle taotluse suhtes ei ole tehtud vastavat otsust</w:t>
      </w:r>
      <w:r w:rsidRPr="00DD1565">
        <w:rPr>
          <w:rFonts w:ascii="Times New Roman" w:hAnsi="Times New Roman" w:cs="Times New Roman"/>
          <w:sz w:val="24"/>
          <w:szCs w:val="24"/>
        </w:rPr>
        <w:t>;</w:t>
      </w:r>
    </w:p>
    <w:p w14:paraId="38B91400" w14:textId="078C8A3B" w:rsidR="005452B8" w:rsidRDefault="005452B8" w:rsidP="000A7F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F14BDD">
        <w:rPr>
          <w:rFonts w:ascii="Times New Roman" w:hAnsi="Times New Roman" w:cs="Times New Roman"/>
          <w:sz w:val="24"/>
          <w:szCs w:val="24"/>
        </w:rPr>
        <w:t xml:space="preserve">lapse puhul, kes on </w:t>
      </w:r>
      <w:r w:rsidR="00FE1E6D">
        <w:rPr>
          <w:rFonts w:ascii="Times New Roman" w:hAnsi="Times New Roman" w:cs="Times New Roman"/>
          <w:sz w:val="24"/>
          <w:szCs w:val="24"/>
        </w:rPr>
        <w:t>vähemalt</w:t>
      </w:r>
      <w:r w:rsidR="00F14BDD">
        <w:rPr>
          <w:rFonts w:ascii="Times New Roman" w:hAnsi="Times New Roman" w:cs="Times New Roman"/>
          <w:sz w:val="24"/>
          <w:szCs w:val="24"/>
        </w:rPr>
        <w:t xml:space="preserve"> 16-aasta</w:t>
      </w:r>
      <w:r w:rsidR="00542D9D">
        <w:rPr>
          <w:rFonts w:ascii="Times New Roman" w:hAnsi="Times New Roman" w:cs="Times New Roman"/>
          <w:sz w:val="24"/>
          <w:szCs w:val="24"/>
        </w:rPr>
        <w:t>ne</w:t>
      </w:r>
      <w:r w:rsidR="00F14BDD">
        <w:rPr>
          <w:rFonts w:ascii="Times New Roman" w:hAnsi="Times New Roman" w:cs="Times New Roman"/>
          <w:sz w:val="24"/>
          <w:szCs w:val="24"/>
        </w:rPr>
        <w:t xml:space="preserve"> ja </w:t>
      </w:r>
      <w:r w:rsidR="00141D48">
        <w:rPr>
          <w:rFonts w:ascii="Times New Roman" w:hAnsi="Times New Roman" w:cs="Times New Roman"/>
          <w:sz w:val="24"/>
          <w:szCs w:val="24"/>
        </w:rPr>
        <w:t>kellel on tuvastatud tööealise inimese puude raskusaste või osaline või puuduv töövõime.</w:t>
      </w:r>
      <w:r w:rsidR="00EE7C52">
        <w:rPr>
          <w:rFonts w:ascii="Times New Roman" w:hAnsi="Times New Roman" w:cs="Times New Roman"/>
          <w:sz w:val="24"/>
          <w:szCs w:val="24"/>
        </w:rPr>
        <w:t>“.</w:t>
      </w:r>
    </w:p>
    <w:p w14:paraId="799DDB4B" w14:textId="77777777" w:rsidR="00385543" w:rsidRPr="0032540F" w:rsidRDefault="00385543" w:rsidP="000A7F87">
      <w:pPr>
        <w:pStyle w:val="Pealkiri3"/>
        <w:shd w:val="clear" w:color="auto" w:fill="FFFFFF" w:themeFill="background1"/>
        <w:spacing w:before="0" w:beforeAutospacing="0" w:after="0" w:afterAutospacing="0"/>
        <w:jc w:val="both"/>
        <w:rPr>
          <w:rFonts w:ascii="Arial" w:hAnsi="Arial" w:cs="Arial"/>
          <w:color w:val="000000" w:themeColor="text1"/>
          <w:sz w:val="21"/>
          <w:szCs w:val="21"/>
        </w:rPr>
      </w:pPr>
    </w:p>
    <w:p w14:paraId="73B8D476" w14:textId="018DBABC" w:rsidR="00AE22D7" w:rsidRPr="00B35541" w:rsidRDefault="00AE22D7" w:rsidP="000A7F87">
      <w:pPr>
        <w:spacing w:after="0" w:line="240" w:lineRule="auto"/>
        <w:jc w:val="both"/>
        <w:rPr>
          <w:rFonts w:ascii="Times New Roman" w:hAnsi="Times New Roman" w:cs="Times New Roman"/>
          <w:b/>
          <w:sz w:val="24"/>
          <w:szCs w:val="24"/>
        </w:rPr>
      </w:pPr>
      <w:r w:rsidRPr="00B35541">
        <w:rPr>
          <w:rFonts w:ascii="Times New Roman" w:hAnsi="Times New Roman" w:cs="Times New Roman"/>
          <w:b/>
          <w:sz w:val="24"/>
          <w:szCs w:val="24"/>
        </w:rPr>
        <w:t xml:space="preserve">§ </w:t>
      </w:r>
      <w:r w:rsidR="00EB3D05">
        <w:rPr>
          <w:rFonts w:ascii="Times New Roman" w:hAnsi="Times New Roman" w:cs="Times New Roman"/>
          <w:b/>
          <w:sz w:val="24"/>
          <w:szCs w:val="24"/>
        </w:rPr>
        <w:t>5</w:t>
      </w:r>
      <w:r w:rsidRPr="00B35541">
        <w:rPr>
          <w:rFonts w:ascii="Times New Roman" w:hAnsi="Times New Roman" w:cs="Times New Roman"/>
          <w:b/>
          <w:sz w:val="24"/>
          <w:szCs w:val="24"/>
        </w:rPr>
        <w:t xml:space="preserve">. </w:t>
      </w:r>
      <w:r w:rsidR="004D39C1" w:rsidRPr="00B35541">
        <w:rPr>
          <w:rFonts w:ascii="Times New Roman" w:hAnsi="Times New Roman" w:cs="Times New Roman"/>
          <w:b/>
          <w:sz w:val="24"/>
          <w:szCs w:val="24"/>
        </w:rPr>
        <w:t>Töövõimetoetuse seaduse</w:t>
      </w:r>
      <w:r w:rsidRPr="00B35541">
        <w:rPr>
          <w:rFonts w:ascii="Times New Roman" w:hAnsi="Times New Roman" w:cs="Times New Roman"/>
          <w:b/>
          <w:sz w:val="24"/>
          <w:szCs w:val="24"/>
        </w:rPr>
        <w:t xml:space="preserve"> muutmine</w:t>
      </w:r>
    </w:p>
    <w:p w14:paraId="14BBA6B6" w14:textId="77777777" w:rsidR="00AE22D7" w:rsidRPr="006C4670" w:rsidRDefault="00AE22D7" w:rsidP="000A7F87">
      <w:pPr>
        <w:spacing w:after="0" w:line="240" w:lineRule="auto"/>
        <w:jc w:val="both"/>
        <w:rPr>
          <w:rFonts w:ascii="Times New Roman" w:hAnsi="Times New Roman" w:cs="Times New Roman"/>
          <w:b/>
          <w:sz w:val="24"/>
          <w:szCs w:val="24"/>
        </w:rPr>
      </w:pPr>
    </w:p>
    <w:p w14:paraId="032059E0" w14:textId="24D4894E" w:rsidR="7960DB4C" w:rsidRPr="00BE5F64" w:rsidRDefault="004D39C1" w:rsidP="000A7F87">
      <w:pPr>
        <w:spacing w:after="0" w:line="240" w:lineRule="auto"/>
        <w:jc w:val="both"/>
        <w:rPr>
          <w:rFonts w:ascii="Times New Roman" w:hAnsi="Times New Roman" w:cs="Times New Roman"/>
          <w:sz w:val="24"/>
          <w:szCs w:val="24"/>
        </w:rPr>
      </w:pPr>
      <w:r w:rsidRPr="00BE5F64">
        <w:rPr>
          <w:rFonts w:ascii="Times New Roman" w:hAnsi="Times New Roman" w:cs="Times New Roman"/>
          <w:sz w:val="24"/>
          <w:szCs w:val="24"/>
        </w:rPr>
        <w:t xml:space="preserve">Töövõimetoetuse seaduses tehakse </w:t>
      </w:r>
      <w:r w:rsidR="0069368C" w:rsidRPr="00BE5F64">
        <w:rPr>
          <w:rFonts w:ascii="Times New Roman" w:hAnsi="Times New Roman" w:cs="Times New Roman"/>
          <w:sz w:val="24"/>
          <w:szCs w:val="24"/>
        </w:rPr>
        <w:t>järgmised muudatused:</w:t>
      </w:r>
    </w:p>
    <w:p w14:paraId="3D6E0692" w14:textId="77777777" w:rsidR="00065096" w:rsidRDefault="00065096" w:rsidP="000A7F87">
      <w:pPr>
        <w:spacing w:after="0" w:line="240" w:lineRule="auto"/>
        <w:jc w:val="both"/>
        <w:rPr>
          <w:rFonts w:ascii="Times New Roman" w:eastAsia="Times New Roman" w:hAnsi="Times New Roman" w:cs="Times New Roman"/>
          <w:b/>
          <w:sz w:val="24"/>
          <w:szCs w:val="24"/>
        </w:rPr>
      </w:pPr>
    </w:p>
    <w:p w14:paraId="34C0C6ED" w14:textId="549FDF65" w:rsidR="7960DB4C" w:rsidRDefault="7960DB4C" w:rsidP="000A7F87">
      <w:pPr>
        <w:spacing w:after="0" w:line="240" w:lineRule="auto"/>
        <w:jc w:val="both"/>
      </w:pPr>
      <w:r w:rsidRPr="00712949">
        <w:rPr>
          <w:rFonts w:ascii="Times New Roman" w:eastAsia="Times New Roman" w:hAnsi="Times New Roman" w:cs="Times New Roman"/>
          <w:b/>
          <w:sz w:val="24"/>
          <w:szCs w:val="24"/>
        </w:rPr>
        <w:t xml:space="preserve">1) </w:t>
      </w:r>
      <w:r w:rsidRPr="00712949">
        <w:rPr>
          <w:rFonts w:ascii="Times New Roman" w:eastAsia="Times New Roman" w:hAnsi="Times New Roman" w:cs="Times New Roman"/>
          <w:sz w:val="24"/>
          <w:szCs w:val="24"/>
        </w:rPr>
        <w:t xml:space="preserve">paragrahvi 2 lõike 1 sissejuhatavas lauseosas ja lõikes 3 asendatakse </w:t>
      </w:r>
      <w:r w:rsidR="00A80A72">
        <w:rPr>
          <w:rFonts w:ascii="Times New Roman" w:hAnsi="Times New Roman" w:cs="Times New Roman"/>
          <w:sz w:val="24"/>
          <w:szCs w:val="24"/>
        </w:rPr>
        <w:t>tekstiosa</w:t>
      </w:r>
      <w:r w:rsidRPr="00712949">
        <w:rPr>
          <w:rFonts w:ascii="Times New Roman" w:eastAsia="Times New Roman" w:hAnsi="Times New Roman" w:cs="Times New Roman"/>
          <w:sz w:val="24"/>
          <w:szCs w:val="24"/>
        </w:rPr>
        <w:t xml:space="preserve"> „16-aastasel“ </w:t>
      </w:r>
      <w:r w:rsidR="00A80A72">
        <w:rPr>
          <w:rFonts w:ascii="Times New Roman" w:hAnsi="Times New Roman" w:cs="Times New Roman"/>
          <w:sz w:val="24"/>
          <w:szCs w:val="24"/>
        </w:rPr>
        <w:t>tekstiosa</w:t>
      </w:r>
      <w:r w:rsidR="00A80A72">
        <w:rPr>
          <w:rFonts w:ascii="Times New Roman" w:eastAsia="Times New Roman" w:hAnsi="Times New Roman" w:cs="Times New Roman"/>
          <w:sz w:val="24"/>
          <w:szCs w:val="24"/>
        </w:rPr>
        <w:t>ga</w:t>
      </w:r>
      <w:r w:rsidRPr="00712949">
        <w:rPr>
          <w:rFonts w:ascii="Times New Roman" w:eastAsia="Times New Roman" w:hAnsi="Times New Roman" w:cs="Times New Roman"/>
          <w:sz w:val="24"/>
          <w:szCs w:val="24"/>
        </w:rPr>
        <w:t xml:space="preserve"> „18-aastasel“;</w:t>
      </w:r>
    </w:p>
    <w:p w14:paraId="35ADDF59" w14:textId="77777777" w:rsidR="00065096" w:rsidRDefault="00065096" w:rsidP="000A7F87">
      <w:pPr>
        <w:spacing w:after="0" w:line="240" w:lineRule="auto"/>
        <w:jc w:val="both"/>
        <w:rPr>
          <w:rFonts w:ascii="Times New Roman" w:eastAsia="Times New Roman" w:hAnsi="Times New Roman" w:cs="Times New Roman"/>
          <w:b/>
          <w:sz w:val="24"/>
          <w:szCs w:val="24"/>
        </w:rPr>
      </w:pPr>
    </w:p>
    <w:p w14:paraId="3F6890B1" w14:textId="4EFBB3CC" w:rsidR="00EC6FBF" w:rsidRDefault="68BC7A87" w:rsidP="000A7F87">
      <w:pPr>
        <w:spacing w:after="0" w:line="240" w:lineRule="auto"/>
        <w:jc w:val="both"/>
        <w:rPr>
          <w:rFonts w:ascii="Times New Roman" w:hAnsi="Times New Roman" w:cs="Times New Roman"/>
          <w:sz w:val="24"/>
          <w:szCs w:val="24"/>
        </w:rPr>
      </w:pPr>
      <w:r w:rsidRPr="00712949">
        <w:rPr>
          <w:rFonts w:ascii="Times New Roman" w:eastAsia="Times New Roman" w:hAnsi="Times New Roman" w:cs="Times New Roman"/>
          <w:b/>
          <w:sz w:val="24"/>
          <w:szCs w:val="24"/>
        </w:rPr>
        <w:t>2</w:t>
      </w:r>
      <w:r w:rsidR="7960DB4C" w:rsidRPr="00712949">
        <w:rPr>
          <w:rFonts w:ascii="Times New Roman" w:eastAsia="Times New Roman" w:hAnsi="Times New Roman" w:cs="Times New Roman"/>
          <w:b/>
          <w:sz w:val="24"/>
          <w:szCs w:val="24"/>
        </w:rPr>
        <w:t>)</w:t>
      </w:r>
      <w:r w:rsidR="00280E8B">
        <w:rPr>
          <w:rFonts w:ascii="Times New Roman" w:eastAsia="Times New Roman" w:hAnsi="Times New Roman" w:cs="Times New Roman"/>
          <w:b/>
          <w:sz w:val="24"/>
          <w:szCs w:val="24"/>
        </w:rPr>
        <w:t xml:space="preserve"> </w:t>
      </w:r>
      <w:r w:rsidR="00EC6FBF">
        <w:rPr>
          <w:rFonts w:ascii="Times New Roman" w:hAnsi="Times New Roman" w:cs="Times New Roman"/>
          <w:sz w:val="24"/>
          <w:szCs w:val="24"/>
        </w:rPr>
        <w:t xml:space="preserve">paragrahvi 8 lõikeid 1 ja 2 täiendatakse pärast sõna „päevast“ </w:t>
      </w:r>
      <w:r w:rsidR="000E7F89">
        <w:rPr>
          <w:rFonts w:ascii="Times New Roman" w:hAnsi="Times New Roman" w:cs="Times New Roman"/>
          <w:sz w:val="24"/>
          <w:szCs w:val="24"/>
        </w:rPr>
        <w:t>teksti</w:t>
      </w:r>
      <w:r w:rsidR="00EC6FBF">
        <w:rPr>
          <w:rFonts w:ascii="Times New Roman" w:hAnsi="Times New Roman" w:cs="Times New Roman"/>
          <w:sz w:val="24"/>
          <w:szCs w:val="24"/>
        </w:rPr>
        <w:t xml:space="preserve">osaga „, </w:t>
      </w:r>
      <w:r w:rsidR="00EC6FBF" w:rsidRPr="007174F7">
        <w:rPr>
          <w:rFonts w:ascii="Times New Roman" w:hAnsi="Times New Roman" w:cs="Times New Roman"/>
          <w:sz w:val="24"/>
          <w:szCs w:val="24"/>
        </w:rPr>
        <w:t>kuid mitte varem kui käesolevas seaduses sätestatud tingimustele vastamise päevast</w:t>
      </w:r>
      <w:r w:rsidR="000E7F89">
        <w:rPr>
          <w:rFonts w:ascii="Times New Roman" w:hAnsi="Times New Roman" w:cs="Times New Roman"/>
          <w:sz w:val="24"/>
          <w:szCs w:val="24"/>
        </w:rPr>
        <w:t>,</w:t>
      </w:r>
      <w:r w:rsidR="00EC6FBF">
        <w:rPr>
          <w:rFonts w:ascii="Times New Roman" w:hAnsi="Times New Roman" w:cs="Times New Roman"/>
          <w:sz w:val="24"/>
          <w:szCs w:val="24"/>
        </w:rPr>
        <w:t>“;</w:t>
      </w:r>
    </w:p>
    <w:p w14:paraId="010C2B2D" w14:textId="77777777" w:rsidR="00065096" w:rsidRDefault="00065096" w:rsidP="000A7F87">
      <w:pPr>
        <w:spacing w:after="0" w:line="240" w:lineRule="auto"/>
        <w:jc w:val="both"/>
        <w:rPr>
          <w:rFonts w:ascii="Times New Roman" w:hAnsi="Times New Roman" w:cs="Times New Roman"/>
          <w:b/>
          <w:bCs/>
          <w:sz w:val="24"/>
          <w:szCs w:val="24"/>
        </w:rPr>
      </w:pPr>
    </w:p>
    <w:p w14:paraId="56447385" w14:textId="078128F0" w:rsidR="7960DB4C" w:rsidRDefault="003418A5" w:rsidP="000A7F87">
      <w:pPr>
        <w:spacing w:after="0" w:line="240" w:lineRule="auto"/>
        <w:jc w:val="both"/>
      </w:pPr>
      <w:r w:rsidRPr="00280E8B">
        <w:rPr>
          <w:rFonts w:ascii="Times New Roman" w:hAnsi="Times New Roman" w:cs="Times New Roman"/>
          <w:b/>
          <w:bCs/>
          <w:sz w:val="24"/>
          <w:szCs w:val="24"/>
        </w:rPr>
        <w:t>3)</w:t>
      </w:r>
      <w:r>
        <w:rPr>
          <w:rFonts w:ascii="Times New Roman" w:hAnsi="Times New Roman" w:cs="Times New Roman"/>
          <w:i/>
          <w:iCs/>
          <w:sz w:val="24"/>
          <w:szCs w:val="24"/>
        </w:rPr>
        <w:t xml:space="preserve"> </w:t>
      </w:r>
      <w:r w:rsidR="7960DB4C" w:rsidRPr="00712949">
        <w:rPr>
          <w:rFonts w:ascii="Times New Roman" w:eastAsia="Times New Roman" w:hAnsi="Times New Roman" w:cs="Times New Roman"/>
          <w:sz w:val="24"/>
          <w:szCs w:val="24"/>
        </w:rPr>
        <w:t xml:space="preserve">paragrahvi 27 täiendatakse </w:t>
      </w:r>
      <w:r w:rsidR="1D381C2E" w:rsidRPr="00712949">
        <w:rPr>
          <w:rFonts w:ascii="Times New Roman" w:eastAsia="Times New Roman" w:hAnsi="Times New Roman" w:cs="Times New Roman"/>
          <w:sz w:val="24"/>
          <w:szCs w:val="24"/>
        </w:rPr>
        <w:t>lõigetega</w:t>
      </w:r>
      <w:r w:rsidR="7960DB4C" w:rsidRPr="00712949">
        <w:rPr>
          <w:rFonts w:ascii="Times New Roman" w:eastAsia="Times New Roman" w:hAnsi="Times New Roman" w:cs="Times New Roman"/>
          <w:sz w:val="24"/>
          <w:szCs w:val="24"/>
        </w:rPr>
        <w:t xml:space="preserve"> 10 </w:t>
      </w:r>
      <w:r w:rsidR="1D381C2E" w:rsidRPr="00712949">
        <w:rPr>
          <w:rFonts w:ascii="Times New Roman" w:eastAsia="Times New Roman" w:hAnsi="Times New Roman" w:cs="Times New Roman"/>
          <w:sz w:val="24"/>
          <w:szCs w:val="24"/>
        </w:rPr>
        <w:t xml:space="preserve">ja 11 </w:t>
      </w:r>
      <w:r w:rsidR="7960DB4C" w:rsidRPr="00712949">
        <w:rPr>
          <w:rFonts w:ascii="Times New Roman" w:eastAsia="Times New Roman" w:hAnsi="Times New Roman" w:cs="Times New Roman"/>
          <w:sz w:val="24"/>
          <w:szCs w:val="24"/>
        </w:rPr>
        <w:t>järgmises sõnastuses:</w:t>
      </w:r>
    </w:p>
    <w:p w14:paraId="6693F67F" w14:textId="77777777" w:rsidR="00065096" w:rsidRDefault="00065096" w:rsidP="000A7F87">
      <w:pPr>
        <w:spacing w:after="0" w:line="240" w:lineRule="auto"/>
        <w:jc w:val="both"/>
        <w:rPr>
          <w:rFonts w:ascii="Times New Roman" w:eastAsia="Times New Roman" w:hAnsi="Times New Roman" w:cs="Times New Roman"/>
          <w:sz w:val="24"/>
          <w:szCs w:val="24"/>
        </w:rPr>
      </w:pPr>
    </w:p>
    <w:p w14:paraId="34783092" w14:textId="5E00FA6C" w:rsidR="0052724E" w:rsidRDefault="7960DB4C" w:rsidP="000A7F87">
      <w:pPr>
        <w:spacing w:after="0" w:line="240" w:lineRule="auto"/>
        <w:jc w:val="both"/>
        <w:rPr>
          <w:rFonts w:ascii="Times New Roman" w:eastAsia="Times New Roman" w:hAnsi="Times New Roman" w:cs="Times New Roman"/>
          <w:sz w:val="24"/>
          <w:szCs w:val="24"/>
        </w:rPr>
      </w:pPr>
      <w:r w:rsidRPr="00712949">
        <w:rPr>
          <w:rFonts w:ascii="Times New Roman" w:eastAsia="Times New Roman" w:hAnsi="Times New Roman" w:cs="Times New Roman"/>
          <w:sz w:val="24"/>
          <w:szCs w:val="24"/>
        </w:rPr>
        <w:t xml:space="preserve">„(10) Käesoleva seaduse kuni 2027. aasta </w:t>
      </w:r>
      <w:r w:rsidR="347C6FEE" w:rsidRPr="347C6FEE">
        <w:rPr>
          <w:rFonts w:ascii="Times New Roman" w:eastAsia="Times New Roman" w:hAnsi="Times New Roman" w:cs="Times New Roman"/>
          <w:sz w:val="24"/>
          <w:szCs w:val="24"/>
        </w:rPr>
        <w:t>31. jaanuarini</w:t>
      </w:r>
      <w:r w:rsidRPr="00712949">
        <w:rPr>
          <w:rFonts w:ascii="Times New Roman" w:eastAsia="Times New Roman" w:hAnsi="Times New Roman" w:cs="Times New Roman"/>
          <w:sz w:val="24"/>
          <w:szCs w:val="24"/>
        </w:rPr>
        <w:t xml:space="preserve"> kehtinud redaktsiooni §-s 2 sätestatut kohaldatakse alla 18-aastasele isikule</w:t>
      </w:r>
      <w:r w:rsidR="347C6FEE" w:rsidRPr="347C6FEE">
        <w:rPr>
          <w:rFonts w:ascii="Times New Roman" w:eastAsia="Times New Roman" w:hAnsi="Times New Roman" w:cs="Times New Roman"/>
          <w:sz w:val="24"/>
          <w:szCs w:val="24"/>
        </w:rPr>
        <w:t>:</w:t>
      </w:r>
    </w:p>
    <w:p w14:paraId="6DC1AD18" w14:textId="735EA016" w:rsidR="00934040" w:rsidRPr="00934040" w:rsidRDefault="00356F33" w:rsidP="000A7F8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934040" w:rsidRPr="00934040">
        <w:rPr>
          <w:rFonts w:ascii="Times New Roman" w:eastAsia="Times New Roman" w:hAnsi="Times New Roman" w:cs="Times New Roman"/>
          <w:sz w:val="24"/>
          <w:szCs w:val="24"/>
        </w:rPr>
        <w:t>kes sai vähemalt 16-aastaseks ja esitas töövõime hindamise ja</w:t>
      </w:r>
      <w:r w:rsidR="00E75050">
        <w:rPr>
          <w:rFonts w:ascii="Times New Roman" w:eastAsia="Times New Roman" w:hAnsi="Times New Roman" w:cs="Times New Roman"/>
          <w:sz w:val="24"/>
          <w:szCs w:val="24"/>
        </w:rPr>
        <w:t xml:space="preserve"> </w:t>
      </w:r>
      <w:r w:rsidR="00934040" w:rsidRPr="00934040">
        <w:rPr>
          <w:rFonts w:ascii="Times New Roman" w:eastAsia="Times New Roman" w:hAnsi="Times New Roman" w:cs="Times New Roman"/>
          <w:sz w:val="24"/>
          <w:szCs w:val="24"/>
        </w:rPr>
        <w:t>töövõimetoetuse taotluse enne 2027. aasta 1. veebruari ja kelle taotluse suhtes ei ole tehtud vastavat otsust</w:t>
      </w:r>
      <w:r w:rsidR="002C53A1">
        <w:rPr>
          <w:rFonts w:ascii="Times New Roman" w:eastAsia="Times New Roman" w:hAnsi="Times New Roman" w:cs="Times New Roman"/>
          <w:sz w:val="24"/>
          <w:szCs w:val="24"/>
        </w:rPr>
        <w:t>;</w:t>
      </w:r>
      <w:r w:rsidR="00934040" w:rsidRPr="00934040" w:rsidDel="002C53A1">
        <w:rPr>
          <w:rFonts w:ascii="Times New Roman" w:eastAsia="Times New Roman" w:hAnsi="Times New Roman" w:cs="Times New Roman"/>
          <w:sz w:val="24"/>
          <w:szCs w:val="24"/>
        </w:rPr>
        <w:t xml:space="preserve"> </w:t>
      </w:r>
    </w:p>
    <w:p w14:paraId="3A51E519" w14:textId="123BE879" w:rsidR="0052724E" w:rsidRDefault="00934040" w:rsidP="000A7F87">
      <w:pPr>
        <w:spacing w:after="0" w:line="240" w:lineRule="auto"/>
        <w:jc w:val="both"/>
        <w:rPr>
          <w:rFonts w:ascii="Times New Roman" w:eastAsia="Times New Roman" w:hAnsi="Times New Roman" w:cs="Times New Roman"/>
          <w:sz w:val="24"/>
          <w:szCs w:val="24"/>
        </w:rPr>
      </w:pPr>
      <w:r w:rsidRPr="00934040">
        <w:rPr>
          <w:rFonts w:ascii="Times New Roman" w:eastAsia="Times New Roman" w:hAnsi="Times New Roman" w:cs="Times New Roman"/>
          <w:sz w:val="24"/>
          <w:szCs w:val="24"/>
        </w:rPr>
        <w:t xml:space="preserve">2) kelle enne 2027. aasta 1. veebruari tuvastatud osalise või puuduva töövõime </w:t>
      </w:r>
      <w:r w:rsidR="7F1738D9" w:rsidRPr="00CF79E6">
        <w:rPr>
          <w:rFonts w:ascii="Times New Roman" w:eastAsia="Times New Roman" w:hAnsi="Times New Roman" w:cs="Times New Roman"/>
          <w:sz w:val="24"/>
          <w:szCs w:val="24"/>
        </w:rPr>
        <w:t xml:space="preserve">või tööealise inimese puude raskusastme tuvastamise otsuse </w:t>
      </w:r>
      <w:r w:rsidRPr="009E0B8E">
        <w:rPr>
          <w:rFonts w:ascii="Times New Roman" w:eastAsia="Times New Roman" w:hAnsi="Times New Roman" w:cs="Times New Roman"/>
          <w:sz w:val="24"/>
          <w:szCs w:val="24"/>
        </w:rPr>
        <w:t>ke</w:t>
      </w:r>
      <w:r w:rsidR="002008DB" w:rsidRPr="009E0B8E">
        <w:rPr>
          <w:rFonts w:ascii="Times New Roman" w:eastAsia="Times New Roman" w:hAnsi="Times New Roman" w:cs="Times New Roman"/>
          <w:sz w:val="24"/>
          <w:szCs w:val="24"/>
        </w:rPr>
        <w:t>htivus</w:t>
      </w:r>
      <w:r w:rsidRPr="009E0B8E">
        <w:rPr>
          <w:rFonts w:ascii="Times New Roman" w:eastAsia="Times New Roman" w:hAnsi="Times New Roman" w:cs="Times New Roman"/>
          <w:sz w:val="24"/>
          <w:szCs w:val="24"/>
        </w:rPr>
        <w:t xml:space="preserve"> lõppeb pärast</w:t>
      </w:r>
      <w:r w:rsidRPr="00934040">
        <w:rPr>
          <w:rFonts w:ascii="Times New Roman" w:eastAsia="Times New Roman" w:hAnsi="Times New Roman" w:cs="Times New Roman"/>
          <w:sz w:val="24"/>
          <w:szCs w:val="24"/>
        </w:rPr>
        <w:t xml:space="preserve"> 2027. aasta </w:t>
      </w:r>
      <w:r w:rsidR="00ED0728">
        <w:rPr>
          <w:rFonts w:ascii="Times New Roman" w:eastAsia="Times New Roman" w:hAnsi="Times New Roman" w:cs="Times New Roman"/>
          <w:sz w:val="24"/>
          <w:szCs w:val="24"/>
        </w:rPr>
        <w:t>3</w:t>
      </w:r>
      <w:r w:rsidR="002C53A1">
        <w:rPr>
          <w:rFonts w:ascii="Times New Roman" w:eastAsia="Times New Roman" w:hAnsi="Times New Roman" w:cs="Times New Roman"/>
          <w:sz w:val="24"/>
          <w:szCs w:val="24"/>
        </w:rPr>
        <w:t xml:space="preserve">1. </w:t>
      </w:r>
      <w:r w:rsidR="00ED0728">
        <w:rPr>
          <w:rFonts w:ascii="Times New Roman" w:eastAsia="Times New Roman" w:hAnsi="Times New Roman" w:cs="Times New Roman"/>
          <w:sz w:val="24"/>
          <w:szCs w:val="24"/>
        </w:rPr>
        <w:t>jaan</w:t>
      </w:r>
      <w:r w:rsidR="002C53A1">
        <w:rPr>
          <w:rFonts w:ascii="Times New Roman" w:eastAsia="Times New Roman" w:hAnsi="Times New Roman" w:cs="Times New Roman"/>
          <w:sz w:val="24"/>
          <w:szCs w:val="24"/>
        </w:rPr>
        <w:t>uari;</w:t>
      </w:r>
    </w:p>
    <w:p w14:paraId="15E58E6E" w14:textId="1F521232" w:rsidR="437912CA" w:rsidRPr="000E00A9" w:rsidRDefault="347C6FEE" w:rsidP="000A7F87">
      <w:pPr>
        <w:spacing w:after="0" w:line="240" w:lineRule="auto"/>
        <w:jc w:val="both"/>
        <w:rPr>
          <w:rFonts w:ascii="Times New Roman" w:eastAsia="Times New Roman" w:hAnsi="Times New Roman" w:cs="Times New Roman"/>
          <w:sz w:val="24"/>
          <w:szCs w:val="24"/>
        </w:rPr>
      </w:pPr>
      <w:r w:rsidRPr="347C6FEE">
        <w:rPr>
          <w:rFonts w:ascii="Times New Roman" w:eastAsia="Times New Roman" w:hAnsi="Times New Roman" w:cs="Times New Roman"/>
          <w:sz w:val="24"/>
          <w:szCs w:val="24"/>
        </w:rPr>
        <w:t xml:space="preserve">3) kelle enne 2027. aasta 1. veebruari tuvastatud osalise või puuduva töövõime </w:t>
      </w:r>
      <w:r w:rsidR="7F1738D9" w:rsidRPr="00CF79E6">
        <w:rPr>
          <w:rFonts w:ascii="Times New Roman" w:eastAsia="Times New Roman" w:hAnsi="Times New Roman" w:cs="Times New Roman"/>
          <w:sz w:val="24"/>
          <w:szCs w:val="24"/>
        </w:rPr>
        <w:t xml:space="preserve">või tööealise inimese puude raskusastme tuvastamise otsuse </w:t>
      </w:r>
      <w:r w:rsidRPr="347C6FEE">
        <w:rPr>
          <w:rFonts w:ascii="Times New Roman" w:eastAsia="Times New Roman" w:hAnsi="Times New Roman" w:cs="Times New Roman"/>
          <w:sz w:val="24"/>
          <w:szCs w:val="24"/>
        </w:rPr>
        <w:t>ke</w:t>
      </w:r>
      <w:r w:rsidR="0006674B">
        <w:rPr>
          <w:rFonts w:ascii="Times New Roman" w:eastAsia="Times New Roman" w:hAnsi="Times New Roman" w:cs="Times New Roman"/>
          <w:sz w:val="24"/>
          <w:szCs w:val="24"/>
        </w:rPr>
        <w:t>htivus</w:t>
      </w:r>
      <w:r w:rsidRPr="347C6FEE">
        <w:rPr>
          <w:rFonts w:ascii="Times New Roman" w:eastAsia="Times New Roman" w:hAnsi="Times New Roman" w:cs="Times New Roman"/>
          <w:sz w:val="24"/>
          <w:szCs w:val="24"/>
        </w:rPr>
        <w:t xml:space="preserve"> </w:t>
      </w:r>
      <w:r w:rsidRPr="00194337">
        <w:rPr>
          <w:rFonts w:ascii="Times New Roman" w:eastAsia="Times New Roman" w:hAnsi="Times New Roman" w:cs="Times New Roman"/>
          <w:sz w:val="24"/>
          <w:szCs w:val="24"/>
        </w:rPr>
        <w:t xml:space="preserve">on </w:t>
      </w:r>
      <w:r w:rsidRPr="009E0B8E">
        <w:rPr>
          <w:rFonts w:ascii="Times New Roman" w:eastAsia="Times New Roman" w:hAnsi="Times New Roman" w:cs="Times New Roman"/>
          <w:sz w:val="24"/>
          <w:szCs w:val="24"/>
        </w:rPr>
        <w:t>lõppenud</w:t>
      </w:r>
      <w:r w:rsidRPr="347C6FEE">
        <w:rPr>
          <w:rFonts w:ascii="Times New Roman" w:eastAsia="Times New Roman" w:hAnsi="Times New Roman" w:cs="Times New Roman"/>
          <w:sz w:val="24"/>
          <w:szCs w:val="24"/>
        </w:rPr>
        <w:t xml:space="preserve"> enne 2027. aasta 1. veebruari </w:t>
      </w:r>
      <w:r w:rsidR="000E7F89">
        <w:rPr>
          <w:rFonts w:ascii="Times New Roman" w:eastAsia="Times New Roman" w:hAnsi="Times New Roman" w:cs="Times New Roman"/>
          <w:sz w:val="24"/>
          <w:szCs w:val="24"/>
        </w:rPr>
        <w:t>ja</w:t>
      </w:r>
      <w:r w:rsidRPr="347C6FEE">
        <w:rPr>
          <w:rFonts w:ascii="Times New Roman" w:eastAsia="Times New Roman" w:hAnsi="Times New Roman" w:cs="Times New Roman"/>
          <w:sz w:val="24"/>
          <w:szCs w:val="24"/>
        </w:rPr>
        <w:t xml:space="preserve"> kes on esitanud uue töövõime hindamise taotluse pärast 2027. aasta </w:t>
      </w:r>
      <w:r w:rsidR="00ED0728">
        <w:rPr>
          <w:rFonts w:ascii="Times New Roman" w:eastAsia="Times New Roman" w:hAnsi="Times New Roman" w:cs="Times New Roman"/>
          <w:sz w:val="24"/>
          <w:szCs w:val="24"/>
        </w:rPr>
        <w:t>3</w:t>
      </w:r>
      <w:r w:rsidR="00981E8B">
        <w:rPr>
          <w:rFonts w:ascii="Times New Roman" w:eastAsia="Times New Roman" w:hAnsi="Times New Roman" w:cs="Times New Roman"/>
          <w:sz w:val="24"/>
          <w:szCs w:val="24"/>
        </w:rPr>
        <w:t xml:space="preserve">1. </w:t>
      </w:r>
      <w:r w:rsidR="00ED0728">
        <w:rPr>
          <w:rFonts w:ascii="Times New Roman" w:eastAsia="Times New Roman" w:hAnsi="Times New Roman" w:cs="Times New Roman"/>
          <w:sz w:val="24"/>
          <w:szCs w:val="24"/>
        </w:rPr>
        <w:t>jaan</w:t>
      </w:r>
      <w:r w:rsidR="6F5E573B">
        <w:rPr>
          <w:rFonts w:ascii="Times New Roman" w:eastAsia="Times New Roman" w:hAnsi="Times New Roman" w:cs="Times New Roman"/>
          <w:sz w:val="24"/>
          <w:szCs w:val="24"/>
        </w:rPr>
        <w:t>uari</w:t>
      </w:r>
      <w:r w:rsidR="6DD39ACC" w:rsidRPr="00CF79E6">
        <w:rPr>
          <w:rFonts w:ascii="Times New Roman" w:eastAsia="Times New Roman" w:hAnsi="Times New Roman" w:cs="Times New Roman"/>
          <w:sz w:val="24"/>
          <w:szCs w:val="24"/>
        </w:rPr>
        <w:t>.</w:t>
      </w:r>
    </w:p>
    <w:p w14:paraId="6F9D73D6" w14:textId="77777777" w:rsidR="00CF79E6" w:rsidRPr="000E00A9" w:rsidRDefault="00CF79E6" w:rsidP="000A7F87">
      <w:pPr>
        <w:spacing w:after="0" w:line="240" w:lineRule="auto"/>
        <w:jc w:val="both"/>
        <w:rPr>
          <w:rFonts w:ascii="Times New Roman" w:eastAsia="Times New Roman" w:hAnsi="Times New Roman" w:cs="Times New Roman"/>
          <w:sz w:val="24"/>
          <w:szCs w:val="24"/>
        </w:rPr>
      </w:pPr>
    </w:p>
    <w:p w14:paraId="6A35FC19" w14:textId="2A90D066" w:rsidR="584878FF" w:rsidRDefault="00FB5F62" w:rsidP="000A7F87">
      <w:pPr>
        <w:spacing w:after="0" w:line="240" w:lineRule="auto"/>
        <w:jc w:val="both"/>
        <w:rPr>
          <w:rFonts w:ascii="Times New Roman" w:eastAsia="Times New Roman" w:hAnsi="Times New Roman" w:cs="Times New Roman"/>
          <w:sz w:val="24"/>
          <w:szCs w:val="24"/>
        </w:rPr>
      </w:pPr>
      <w:r w:rsidRPr="004D725E">
        <w:rPr>
          <w:rFonts w:ascii="Times New Roman" w:eastAsia="Times New Roman" w:hAnsi="Times New Roman" w:cs="Times New Roman"/>
          <w:sz w:val="24"/>
          <w:szCs w:val="24"/>
        </w:rPr>
        <w:t>(11)</w:t>
      </w:r>
      <w:r w:rsidRPr="00FB5F62">
        <w:rPr>
          <w:rFonts w:ascii="Times New Roman" w:eastAsia="Times New Roman" w:hAnsi="Times New Roman" w:cs="Times New Roman"/>
          <w:b/>
          <w:bCs/>
          <w:sz w:val="24"/>
          <w:szCs w:val="24"/>
        </w:rPr>
        <w:t xml:space="preserve"> </w:t>
      </w:r>
      <w:r w:rsidRPr="004D725E">
        <w:rPr>
          <w:rFonts w:ascii="Times New Roman" w:eastAsia="Times New Roman" w:hAnsi="Times New Roman" w:cs="Times New Roman"/>
          <w:sz w:val="24"/>
          <w:szCs w:val="24"/>
        </w:rPr>
        <w:t>Kui</w:t>
      </w:r>
      <w:r>
        <w:rPr>
          <w:rFonts w:ascii="Times New Roman" w:eastAsia="Times New Roman" w:hAnsi="Times New Roman" w:cs="Times New Roman"/>
          <w:sz w:val="24"/>
          <w:szCs w:val="24"/>
        </w:rPr>
        <w:t xml:space="preserve"> </w:t>
      </w:r>
      <w:r w:rsidRPr="004D725E">
        <w:rPr>
          <w:rFonts w:ascii="Times New Roman" w:eastAsia="Times New Roman" w:hAnsi="Times New Roman" w:cs="Times New Roman"/>
          <w:sz w:val="24"/>
          <w:szCs w:val="24"/>
        </w:rPr>
        <w:t>alla 18-aastasel isikul on tuvastatud osaline või puuduv töövõime enne 2027. aasta 1. veebruari</w:t>
      </w:r>
      <w:r w:rsidR="00044B90">
        <w:rPr>
          <w:rFonts w:ascii="Times New Roman" w:eastAsia="Times New Roman" w:hAnsi="Times New Roman" w:cs="Times New Roman"/>
          <w:sz w:val="24"/>
          <w:szCs w:val="24"/>
        </w:rPr>
        <w:t xml:space="preserve"> </w:t>
      </w:r>
      <w:r w:rsidRPr="004D725E">
        <w:rPr>
          <w:rFonts w:ascii="Times New Roman" w:eastAsia="Times New Roman" w:hAnsi="Times New Roman" w:cs="Times New Roman"/>
          <w:sz w:val="24"/>
          <w:szCs w:val="24"/>
        </w:rPr>
        <w:t xml:space="preserve">ja osalise või puuduva töövõime otsuse </w:t>
      </w:r>
      <w:r w:rsidRPr="00194337">
        <w:rPr>
          <w:rFonts w:ascii="Times New Roman" w:eastAsia="Times New Roman" w:hAnsi="Times New Roman" w:cs="Times New Roman"/>
          <w:sz w:val="24"/>
          <w:szCs w:val="24"/>
        </w:rPr>
        <w:t>ke</w:t>
      </w:r>
      <w:r w:rsidR="00DA7E54" w:rsidRPr="00194337">
        <w:rPr>
          <w:rFonts w:ascii="Times New Roman" w:eastAsia="Times New Roman" w:hAnsi="Times New Roman" w:cs="Times New Roman"/>
          <w:sz w:val="24"/>
          <w:szCs w:val="24"/>
        </w:rPr>
        <w:t>htivus</w:t>
      </w:r>
      <w:r w:rsidRPr="00194337">
        <w:rPr>
          <w:rFonts w:ascii="Times New Roman" w:eastAsia="Times New Roman" w:hAnsi="Times New Roman" w:cs="Times New Roman"/>
          <w:sz w:val="24"/>
          <w:szCs w:val="24"/>
        </w:rPr>
        <w:t xml:space="preserve"> lõppeb pärast</w:t>
      </w:r>
      <w:r w:rsidRPr="004D725E">
        <w:rPr>
          <w:rFonts w:ascii="Times New Roman" w:eastAsia="Times New Roman" w:hAnsi="Times New Roman" w:cs="Times New Roman"/>
          <w:sz w:val="24"/>
          <w:szCs w:val="24"/>
        </w:rPr>
        <w:t xml:space="preserve"> 2027. aasta </w:t>
      </w:r>
      <w:r w:rsidR="006C08A7">
        <w:rPr>
          <w:rFonts w:ascii="Times New Roman" w:eastAsia="Times New Roman" w:hAnsi="Times New Roman" w:cs="Times New Roman"/>
          <w:sz w:val="24"/>
          <w:szCs w:val="24"/>
        </w:rPr>
        <w:t>3</w:t>
      </w:r>
      <w:r w:rsidRPr="004D725E">
        <w:rPr>
          <w:rFonts w:ascii="Times New Roman" w:eastAsia="Times New Roman" w:hAnsi="Times New Roman" w:cs="Times New Roman"/>
          <w:sz w:val="24"/>
          <w:szCs w:val="24"/>
        </w:rPr>
        <w:t xml:space="preserve">1. </w:t>
      </w:r>
      <w:r w:rsidR="006C08A7">
        <w:rPr>
          <w:rFonts w:ascii="Times New Roman" w:eastAsia="Times New Roman" w:hAnsi="Times New Roman" w:cs="Times New Roman"/>
          <w:sz w:val="24"/>
          <w:szCs w:val="24"/>
        </w:rPr>
        <w:t>jaan</w:t>
      </w:r>
      <w:r w:rsidR="20D81BB6" w:rsidRPr="004D725E">
        <w:rPr>
          <w:rFonts w:ascii="Times New Roman" w:eastAsia="Times New Roman" w:hAnsi="Times New Roman" w:cs="Times New Roman"/>
          <w:sz w:val="24"/>
          <w:szCs w:val="24"/>
        </w:rPr>
        <w:t>uari</w:t>
      </w:r>
      <w:r w:rsidRPr="004D725E">
        <w:rPr>
          <w:rFonts w:ascii="Times New Roman" w:eastAsia="Times New Roman" w:hAnsi="Times New Roman" w:cs="Times New Roman"/>
          <w:sz w:val="24"/>
          <w:szCs w:val="24"/>
        </w:rPr>
        <w:t xml:space="preserve">, kuid enne isiku 18-aastaseks saamist, pikendab töötukassa osalise või puuduva töövõime </w:t>
      </w:r>
      <w:r w:rsidR="009E0B8E" w:rsidRPr="004D725E">
        <w:rPr>
          <w:rFonts w:ascii="Times New Roman" w:eastAsia="Times New Roman" w:hAnsi="Times New Roman" w:cs="Times New Roman"/>
          <w:sz w:val="24"/>
          <w:szCs w:val="24"/>
        </w:rPr>
        <w:t xml:space="preserve">otsuse </w:t>
      </w:r>
      <w:r w:rsidR="009E0B8E" w:rsidRPr="00194337">
        <w:rPr>
          <w:rFonts w:ascii="Times New Roman" w:eastAsia="Times New Roman" w:hAnsi="Times New Roman" w:cs="Times New Roman"/>
          <w:sz w:val="24"/>
          <w:szCs w:val="24"/>
        </w:rPr>
        <w:t>kehtivus</w:t>
      </w:r>
      <w:r w:rsidR="009E0B8E">
        <w:rPr>
          <w:rFonts w:ascii="Times New Roman" w:eastAsia="Times New Roman" w:hAnsi="Times New Roman" w:cs="Times New Roman"/>
          <w:sz w:val="24"/>
          <w:szCs w:val="24"/>
        </w:rPr>
        <w:t>t</w:t>
      </w:r>
      <w:r w:rsidRPr="004D725E">
        <w:rPr>
          <w:rFonts w:ascii="Times New Roman" w:eastAsia="Times New Roman" w:hAnsi="Times New Roman" w:cs="Times New Roman"/>
          <w:sz w:val="24"/>
          <w:szCs w:val="24"/>
        </w:rPr>
        <w:t xml:space="preserve"> ja töövõimetoetuse maksmise perioodi kuni isiku 18-aastaseks saamiseni.“</w:t>
      </w:r>
      <w:r w:rsidR="00C83B83">
        <w:rPr>
          <w:rFonts w:ascii="Times New Roman" w:eastAsia="Times New Roman" w:hAnsi="Times New Roman" w:cs="Times New Roman"/>
          <w:sz w:val="24"/>
          <w:szCs w:val="24"/>
        </w:rPr>
        <w:t>.</w:t>
      </w:r>
    </w:p>
    <w:p w14:paraId="662CB5C0" w14:textId="77777777" w:rsidR="003236D5" w:rsidRPr="00BD5DB7" w:rsidRDefault="003236D5" w:rsidP="000A7F87">
      <w:pPr>
        <w:spacing w:after="0" w:line="240" w:lineRule="auto"/>
        <w:jc w:val="both"/>
        <w:rPr>
          <w:rFonts w:ascii="Times New Roman" w:hAnsi="Times New Roman" w:cs="Times New Roman"/>
          <w:b/>
          <w:sz w:val="24"/>
          <w:szCs w:val="24"/>
        </w:rPr>
      </w:pPr>
    </w:p>
    <w:p w14:paraId="63DFC315" w14:textId="344B6361" w:rsidR="00601D6A" w:rsidRPr="00953093" w:rsidRDefault="00C70FFC" w:rsidP="000A7F87">
      <w:pPr>
        <w:spacing w:after="0" w:line="240" w:lineRule="auto"/>
        <w:jc w:val="both"/>
        <w:rPr>
          <w:rFonts w:ascii="Times New Roman" w:hAnsi="Times New Roman" w:cs="Times New Roman"/>
          <w:b/>
          <w:bCs/>
          <w:sz w:val="24"/>
          <w:szCs w:val="24"/>
        </w:rPr>
      </w:pPr>
      <w:r w:rsidRPr="00B35541">
        <w:rPr>
          <w:rFonts w:ascii="Times New Roman" w:hAnsi="Times New Roman" w:cs="Times New Roman"/>
          <w:b/>
          <w:sz w:val="24"/>
          <w:szCs w:val="24"/>
        </w:rPr>
        <w:t xml:space="preserve">§ </w:t>
      </w:r>
      <w:r w:rsidR="003236D5">
        <w:rPr>
          <w:rFonts w:ascii="Times New Roman" w:hAnsi="Times New Roman" w:cs="Times New Roman"/>
          <w:b/>
          <w:sz w:val="24"/>
          <w:szCs w:val="24"/>
        </w:rPr>
        <w:t>6</w:t>
      </w:r>
      <w:r w:rsidRPr="00B35541">
        <w:rPr>
          <w:rFonts w:ascii="Times New Roman" w:hAnsi="Times New Roman" w:cs="Times New Roman"/>
          <w:b/>
          <w:sz w:val="24"/>
          <w:szCs w:val="24"/>
        </w:rPr>
        <w:t xml:space="preserve">. </w:t>
      </w:r>
      <w:r w:rsidR="00601D6A" w:rsidRPr="00CC01EE">
        <w:rPr>
          <w:rFonts w:ascii="Times New Roman" w:hAnsi="Times New Roman" w:cs="Times New Roman"/>
          <w:b/>
          <w:bCs/>
          <w:sz w:val="24"/>
          <w:szCs w:val="24"/>
        </w:rPr>
        <w:t>Ühistranspordiseaduse muutmine</w:t>
      </w:r>
    </w:p>
    <w:p w14:paraId="620E620A" w14:textId="77777777" w:rsidR="00A02CD5" w:rsidRDefault="00A02CD5" w:rsidP="000A7F87">
      <w:pPr>
        <w:spacing w:after="0" w:line="240" w:lineRule="auto"/>
        <w:jc w:val="both"/>
        <w:rPr>
          <w:rFonts w:ascii="Times New Roman" w:hAnsi="Times New Roman" w:cs="Times New Roman"/>
          <w:b/>
          <w:sz w:val="24"/>
          <w:szCs w:val="24"/>
        </w:rPr>
      </w:pPr>
    </w:p>
    <w:p w14:paraId="53870AEA" w14:textId="31CF0787" w:rsidR="00A02CD5" w:rsidRPr="00953093" w:rsidRDefault="00A02CD5" w:rsidP="000A7F87">
      <w:pPr>
        <w:spacing w:after="0" w:line="240" w:lineRule="auto"/>
        <w:jc w:val="both"/>
        <w:rPr>
          <w:rFonts w:ascii="Times New Roman" w:hAnsi="Times New Roman" w:cs="Times New Roman"/>
          <w:sz w:val="24"/>
          <w:szCs w:val="24"/>
        </w:rPr>
      </w:pPr>
      <w:r w:rsidRPr="00CC01EE">
        <w:rPr>
          <w:rFonts w:ascii="Times New Roman" w:hAnsi="Times New Roman" w:cs="Times New Roman"/>
          <w:sz w:val="24"/>
          <w:szCs w:val="24"/>
        </w:rPr>
        <w:t>Ühistranspordiseaduse</w:t>
      </w:r>
      <w:r w:rsidRPr="00914340">
        <w:rPr>
          <w:rFonts w:ascii="Times New Roman" w:hAnsi="Times New Roman" w:cs="Times New Roman"/>
          <w:sz w:val="24"/>
          <w:szCs w:val="24"/>
        </w:rPr>
        <w:t xml:space="preserve"> </w:t>
      </w:r>
      <w:r>
        <w:rPr>
          <w:rFonts w:ascii="Times New Roman" w:hAnsi="Times New Roman" w:cs="Times New Roman"/>
          <w:sz w:val="24"/>
          <w:szCs w:val="24"/>
        </w:rPr>
        <w:t>§</w:t>
      </w:r>
      <w:r w:rsidR="00953093">
        <w:rPr>
          <w:rFonts w:ascii="Times New Roman" w:hAnsi="Times New Roman" w:cs="Times New Roman"/>
          <w:sz w:val="24"/>
          <w:szCs w:val="24"/>
        </w:rPr>
        <w:t>-s</w:t>
      </w:r>
      <w:r>
        <w:rPr>
          <w:rFonts w:ascii="Times New Roman" w:hAnsi="Times New Roman" w:cs="Times New Roman"/>
          <w:sz w:val="24"/>
          <w:szCs w:val="24"/>
        </w:rPr>
        <w:t xml:space="preserve"> </w:t>
      </w:r>
      <w:r w:rsidR="00C343F6">
        <w:rPr>
          <w:rFonts w:ascii="Times New Roman" w:hAnsi="Times New Roman" w:cs="Times New Roman"/>
          <w:sz w:val="24"/>
          <w:szCs w:val="24"/>
        </w:rPr>
        <w:t>34</w:t>
      </w:r>
      <w:r w:rsidR="00AA0269">
        <w:rPr>
          <w:rFonts w:ascii="Times New Roman" w:hAnsi="Times New Roman" w:cs="Times New Roman"/>
          <w:sz w:val="24"/>
          <w:szCs w:val="24"/>
        </w:rPr>
        <w:t xml:space="preserve"> ja § 36</w:t>
      </w:r>
      <w:r w:rsidR="00953093">
        <w:rPr>
          <w:rFonts w:ascii="Times New Roman" w:hAnsi="Times New Roman" w:cs="Times New Roman"/>
          <w:sz w:val="24"/>
          <w:szCs w:val="24"/>
        </w:rPr>
        <w:t xml:space="preserve"> </w:t>
      </w:r>
      <w:r>
        <w:rPr>
          <w:rFonts w:ascii="Times New Roman" w:hAnsi="Times New Roman" w:cs="Times New Roman"/>
          <w:sz w:val="24"/>
          <w:szCs w:val="24"/>
        </w:rPr>
        <w:t>lõike</w:t>
      </w:r>
      <w:r w:rsidR="00AA0269">
        <w:rPr>
          <w:rFonts w:ascii="Times New Roman" w:hAnsi="Times New Roman" w:cs="Times New Roman"/>
          <w:sz w:val="24"/>
          <w:szCs w:val="24"/>
        </w:rPr>
        <w:t>s</w:t>
      </w:r>
      <w:r>
        <w:rPr>
          <w:rFonts w:ascii="Times New Roman" w:hAnsi="Times New Roman" w:cs="Times New Roman"/>
          <w:sz w:val="24"/>
          <w:szCs w:val="24"/>
        </w:rPr>
        <w:t xml:space="preserve"> </w:t>
      </w:r>
      <w:r w:rsidR="00AA0269">
        <w:rPr>
          <w:rFonts w:ascii="Times New Roman" w:hAnsi="Times New Roman" w:cs="Times New Roman"/>
          <w:sz w:val="24"/>
          <w:szCs w:val="24"/>
        </w:rPr>
        <w:t>1</w:t>
      </w:r>
      <w:r>
        <w:rPr>
          <w:rFonts w:ascii="Times New Roman" w:hAnsi="Times New Roman" w:cs="Times New Roman"/>
          <w:sz w:val="24"/>
          <w:szCs w:val="24"/>
        </w:rPr>
        <w:t xml:space="preserve"> </w:t>
      </w:r>
      <w:r w:rsidR="00953093">
        <w:rPr>
          <w:rFonts w:ascii="Times New Roman" w:hAnsi="Times New Roman" w:cs="Times New Roman"/>
          <w:sz w:val="24"/>
          <w:szCs w:val="24"/>
        </w:rPr>
        <w:t xml:space="preserve">asendatakse </w:t>
      </w:r>
      <w:r w:rsidR="00A80A72">
        <w:rPr>
          <w:rFonts w:ascii="Times New Roman" w:hAnsi="Times New Roman" w:cs="Times New Roman"/>
          <w:sz w:val="24"/>
          <w:szCs w:val="24"/>
        </w:rPr>
        <w:t>tekstiosa</w:t>
      </w:r>
      <w:r w:rsidR="00953093">
        <w:rPr>
          <w:rFonts w:ascii="Times New Roman" w:hAnsi="Times New Roman" w:cs="Times New Roman"/>
          <w:sz w:val="24"/>
          <w:szCs w:val="24"/>
        </w:rPr>
        <w:t xml:space="preserve"> </w:t>
      </w:r>
      <w:r w:rsidR="00AA0269" w:rsidRPr="00FA1C20">
        <w:rPr>
          <w:rFonts w:ascii="Times New Roman" w:hAnsi="Times New Roman" w:cs="Times New Roman"/>
          <w:sz w:val="24"/>
          <w:szCs w:val="24"/>
        </w:rPr>
        <w:t xml:space="preserve">„16-aastane“ </w:t>
      </w:r>
      <w:r w:rsidR="00A80A72">
        <w:rPr>
          <w:rFonts w:ascii="Times New Roman" w:hAnsi="Times New Roman" w:cs="Times New Roman"/>
          <w:sz w:val="24"/>
          <w:szCs w:val="24"/>
        </w:rPr>
        <w:t>tekstiosaga</w:t>
      </w:r>
      <w:r w:rsidR="00AA0269" w:rsidRPr="00FA1C20">
        <w:rPr>
          <w:rFonts w:ascii="Times New Roman" w:hAnsi="Times New Roman" w:cs="Times New Roman"/>
          <w:sz w:val="24"/>
          <w:szCs w:val="24"/>
        </w:rPr>
        <w:t xml:space="preserve"> „18-aastane“ vastavas käändes</w:t>
      </w:r>
      <w:r w:rsidR="00AA0269">
        <w:rPr>
          <w:rFonts w:ascii="Times New Roman" w:hAnsi="Times New Roman" w:cs="Times New Roman"/>
          <w:sz w:val="24"/>
          <w:szCs w:val="24"/>
        </w:rPr>
        <w:t xml:space="preserve">. </w:t>
      </w:r>
    </w:p>
    <w:p w14:paraId="6A7B0ABF" w14:textId="77777777" w:rsidR="00601D6A" w:rsidRPr="00BD5DB7" w:rsidRDefault="00601D6A" w:rsidP="000A7F87">
      <w:pPr>
        <w:spacing w:after="0" w:line="240" w:lineRule="auto"/>
        <w:jc w:val="both"/>
        <w:rPr>
          <w:rFonts w:ascii="Times New Roman" w:hAnsi="Times New Roman" w:cs="Times New Roman"/>
          <w:b/>
          <w:sz w:val="24"/>
          <w:szCs w:val="24"/>
        </w:rPr>
      </w:pPr>
    </w:p>
    <w:p w14:paraId="12554AE6" w14:textId="445B99B3" w:rsidR="00C70FFC" w:rsidRPr="00B35541" w:rsidRDefault="00C70FFC" w:rsidP="000A7F87">
      <w:pPr>
        <w:spacing w:after="0" w:line="240" w:lineRule="auto"/>
        <w:jc w:val="both"/>
        <w:rPr>
          <w:rFonts w:ascii="Times New Roman" w:hAnsi="Times New Roman" w:cs="Times New Roman"/>
          <w:b/>
          <w:sz w:val="24"/>
          <w:szCs w:val="24"/>
        </w:rPr>
      </w:pPr>
      <w:r w:rsidRPr="00CC01EE">
        <w:rPr>
          <w:rFonts w:ascii="Times New Roman" w:hAnsi="Times New Roman" w:cs="Times New Roman"/>
          <w:b/>
          <w:bCs/>
          <w:sz w:val="24"/>
          <w:szCs w:val="24"/>
        </w:rPr>
        <w:t xml:space="preserve">§ </w:t>
      </w:r>
      <w:r w:rsidR="00E32492" w:rsidRPr="00CC01EE">
        <w:rPr>
          <w:rFonts w:ascii="Times New Roman" w:hAnsi="Times New Roman" w:cs="Times New Roman"/>
          <w:b/>
          <w:bCs/>
          <w:sz w:val="24"/>
          <w:szCs w:val="24"/>
        </w:rPr>
        <w:t>7</w:t>
      </w:r>
      <w:r w:rsidRPr="00CC01EE">
        <w:rPr>
          <w:rFonts w:ascii="Times New Roman" w:hAnsi="Times New Roman" w:cs="Times New Roman"/>
          <w:b/>
          <w:bCs/>
          <w:sz w:val="24"/>
          <w:szCs w:val="24"/>
        </w:rPr>
        <w:t xml:space="preserve">. </w:t>
      </w:r>
      <w:r w:rsidRPr="00B35541">
        <w:rPr>
          <w:rFonts w:ascii="Times New Roman" w:hAnsi="Times New Roman" w:cs="Times New Roman"/>
          <w:b/>
          <w:sz w:val="24"/>
          <w:szCs w:val="24"/>
        </w:rPr>
        <w:t>Seaduse jõustumine</w:t>
      </w:r>
    </w:p>
    <w:p w14:paraId="403485F9" w14:textId="77777777" w:rsidR="00501EA0" w:rsidRPr="006C4670" w:rsidRDefault="00501EA0" w:rsidP="000A7F87">
      <w:pPr>
        <w:spacing w:after="0" w:line="240" w:lineRule="auto"/>
        <w:jc w:val="both"/>
        <w:rPr>
          <w:rFonts w:ascii="Times New Roman" w:hAnsi="Times New Roman" w:cs="Times New Roman"/>
          <w:b/>
          <w:sz w:val="24"/>
          <w:szCs w:val="24"/>
        </w:rPr>
      </w:pPr>
    </w:p>
    <w:p w14:paraId="01E5F0BC" w14:textId="5B42684C" w:rsidR="00165C07" w:rsidRDefault="00165C07" w:rsidP="000A7F87">
      <w:pPr>
        <w:spacing w:after="0" w:line="240" w:lineRule="auto"/>
        <w:jc w:val="both"/>
        <w:rPr>
          <w:rFonts w:ascii="Times New Roman" w:hAnsi="Times New Roman" w:cs="Times New Roman"/>
          <w:sz w:val="24"/>
          <w:szCs w:val="24"/>
        </w:rPr>
      </w:pPr>
      <w:r w:rsidRPr="0044423E">
        <w:rPr>
          <w:rFonts w:ascii="Times New Roman" w:hAnsi="Times New Roman" w:cs="Times New Roman"/>
          <w:sz w:val="24"/>
          <w:szCs w:val="24"/>
        </w:rPr>
        <w:t>(1</w:t>
      </w:r>
      <w:r>
        <w:rPr>
          <w:rFonts w:ascii="Times New Roman" w:hAnsi="Times New Roman" w:cs="Times New Roman"/>
          <w:sz w:val="24"/>
          <w:szCs w:val="24"/>
        </w:rPr>
        <w:t xml:space="preserve">) </w:t>
      </w:r>
      <w:r w:rsidRPr="007C3AD7">
        <w:rPr>
          <w:rFonts w:ascii="Times New Roman" w:hAnsi="Times New Roman" w:cs="Times New Roman"/>
          <w:sz w:val="24"/>
          <w:szCs w:val="24"/>
        </w:rPr>
        <w:t xml:space="preserve">Käesoleva seaduse § 1 punkt </w:t>
      </w:r>
      <w:r>
        <w:rPr>
          <w:rFonts w:ascii="Times New Roman" w:hAnsi="Times New Roman" w:cs="Times New Roman"/>
          <w:sz w:val="24"/>
          <w:szCs w:val="24"/>
        </w:rPr>
        <w:t>1</w:t>
      </w:r>
      <w:r w:rsidR="00C0776B">
        <w:rPr>
          <w:rFonts w:ascii="Times New Roman" w:hAnsi="Times New Roman" w:cs="Times New Roman"/>
          <w:sz w:val="24"/>
          <w:szCs w:val="24"/>
        </w:rPr>
        <w:t>4</w:t>
      </w:r>
      <w:r>
        <w:rPr>
          <w:rFonts w:ascii="Times New Roman" w:hAnsi="Times New Roman" w:cs="Times New Roman"/>
          <w:sz w:val="24"/>
          <w:szCs w:val="24"/>
        </w:rPr>
        <w:t xml:space="preserve"> jõustub 2025. aasta 1. jaanuaril</w:t>
      </w:r>
      <w:r w:rsidR="008A03EF">
        <w:rPr>
          <w:rFonts w:ascii="Times New Roman" w:hAnsi="Times New Roman" w:cs="Times New Roman"/>
          <w:sz w:val="24"/>
          <w:szCs w:val="24"/>
        </w:rPr>
        <w:t xml:space="preserve"> ja kehtib kuni 20</w:t>
      </w:r>
      <w:r w:rsidR="0060642A">
        <w:rPr>
          <w:rFonts w:ascii="Times New Roman" w:hAnsi="Times New Roman" w:cs="Times New Roman"/>
          <w:sz w:val="24"/>
          <w:szCs w:val="24"/>
        </w:rPr>
        <w:t>25. aasta 31. detsembrini</w:t>
      </w:r>
      <w:r w:rsidR="00EB3866">
        <w:rPr>
          <w:rFonts w:ascii="Times New Roman" w:hAnsi="Times New Roman" w:cs="Times New Roman"/>
          <w:sz w:val="24"/>
          <w:szCs w:val="24"/>
        </w:rPr>
        <w:t>.</w:t>
      </w:r>
    </w:p>
    <w:p w14:paraId="493ACCD8" w14:textId="77777777" w:rsidR="001C260A" w:rsidRDefault="001C260A" w:rsidP="000A7F87">
      <w:pPr>
        <w:spacing w:after="0" w:line="240" w:lineRule="auto"/>
        <w:jc w:val="both"/>
        <w:rPr>
          <w:rFonts w:ascii="Times New Roman" w:hAnsi="Times New Roman" w:cs="Times New Roman"/>
          <w:sz w:val="24"/>
          <w:szCs w:val="24"/>
        </w:rPr>
      </w:pPr>
    </w:p>
    <w:p w14:paraId="0E846A21" w14:textId="5866F2EB" w:rsidR="001C260A" w:rsidRDefault="001C260A" w:rsidP="000A7F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7C3AD7">
        <w:rPr>
          <w:rFonts w:ascii="Times New Roman" w:hAnsi="Times New Roman" w:cs="Times New Roman"/>
          <w:sz w:val="24"/>
          <w:szCs w:val="24"/>
        </w:rPr>
        <w:t>Käesoleva seaduse § 1 punkt</w:t>
      </w:r>
      <w:r w:rsidR="210C1495" w:rsidRPr="007C3AD7">
        <w:rPr>
          <w:rFonts w:ascii="Times New Roman" w:hAnsi="Times New Roman" w:cs="Times New Roman"/>
          <w:sz w:val="24"/>
          <w:szCs w:val="24"/>
        </w:rPr>
        <w:t>id</w:t>
      </w:r>
      <w:r w:rsidRPr="007C3AD7">
        <w:rPr>
          <w:rFonts w:ascii="Times New Roman" w:hAnsi="Times New Roman" w:cs="Times New Roman"/>
          <w:sz w:val="24"/>
          <w:szCs w:val="24"/>
        </w:rPr>
        <w:t xml:space="preserve"> </w:t>
      </w:r>
      <w:r>
        <w:rPr>
          <w:rFonts w:ascii="Times New Roman" w:hAnsi="Times New Roman" w:cs="Times New Roman"/>
          <w:sz w:val="24"/>
          <w:szCs w:val="24"/>
        </w:rPr>
        <w:t>2–1</w:t>
      </w:r>
      <w:r w:rsidR="00F00700">
        <w:rPr>
          <w:rFonts w:ascii="Times New Roman" w:hAnsi="Times New Roman" w:cs="Times New Roman"/>
          <w:sz w:val="24"/>
          <w:szCs w:val="24"/>
        </w:rPr>
        <w:t>1</w:t>
      </w:r>
      <w:r w:rsidR="002D1E02">
        <w:rPr>
          <w:rFonts w:ascii="Times New Roman" w:hAnsi="Times New Roman" w:cs="Times New Roman"/>
          <w:sz w:val="24"/>
          <w:szCs w:val="24"/>
        </w:rPr>
        <w:t xml:space="preserve"> ja</w:t>
      </w:r>
      <w:r w:rsidR="3D9AAF90">
        <w:rPr>
          <w:rFonts w:ascii="Times New Roman" w:hAnsi="Times New Roman" w:cs="Times New Roman"/>
          <w:sz w:val="24"/>
          <w:szCs w:val="24"/>
        </w:rPr>
        <w:t xml:space="preserve"> </w:t>
      </w:r>
      <w:r w:rsidR="210C1495" w:rsidRPr="00C1208F">
        <w:rPr>
          <w:rFonts w:ascii="Times New Roman" w:eastAsia="Times New Roman" w:hAnsi="Times New Roman" w:cs="Times New Roman"/>
          <w:sz w:val="24"/>
          <w:szCs w:val="24"/>
        </w:rPr>
        <w:t xml:space="preserve">§ </w:t>
      </w:r>
      <w:r w:rsidR="00CD0850">
        <w:rPr>
          <w:rFonts w:ascii="Times New Roman" w:eastAsia="Times New Roman" w:hAnsi="Times New Roman" w:cs="Times New Roman"/>
          <w:sz w:val="24"/>
          <w:szCs w:val="24"/>
        </w:rPr>
        <w:t>5</w:t>
      </w:r>
      <w:r w:rsidR="210C1495" w:rsidRPr="00C1208F">
        <w:rPr>
          <w:rFonts w:ascii="Times New Roman" w:eastAsia="Times New Roman" w:hAnsi="Times New Roman" w:cs="Times New Roman"/>
          <w:sz w:val="24"/>
          <w:szCs w:val="24"/>
        </w:rPr>
        <w:t xml:space="preserve"> punkt 2 </w:t>
      </w:r>
      <w:r>
        <w:rPr>
          <w:rFonts w:ascii="Times New Roman" w:hAnsi="Times New Roman" w:cs="Times New Roman"/>
          <w:sz w:val="24"/>
          <w:szCs w:val="24"/>
        </w:rPr>
        <w:t>jõustu</w:t>
      </w:r>
      <w:r w:rsidR="3D9AAF90">
        <w:rPr>
          <w:rFonts w:ascii="Times New Roman" w:hAnsi="Times New Roman" w:cs="Times New Roman"/>
          <w:sz w:val="24"/>
          <w:szCs w:val="24"/>
        </w:rPr>
        <w:t>vad</w:t>
      </w:r>
      <w:r>
        <w:rPr>
          <w:rFonts w:ascii="Times New Roman" w:hAnsi="Times New Roman" w:cs="Times New Roman"/>
          <w:sz w:val="24"/>
          <w:szCs w:val="24"/>
        </w:rPr>
        <w:t xml:space="preserve"> 2025. aasta 1. juunil.</w:t>
      </w:r>
    </w:p>
    <w:p w14:paraId="08E831F5" w14:textId="77777777" w:rsidR="001C260A" w:rsidRDefault="001C260A" w:rsidP="000A7F87">
      <w:pPr>
        <w:spacing w:after="0" w:line="240" w:lineRule="auto"/>
        <w:jc w:val="both"/>
        <w:rPr>
          <w:rFonts w:ascii="Times New Roman" w:hAnsi="Times New Roman" w:cs="Times New Roman"/>
          <w:sz w:val="24"/>
          <w:szCs w:val="24"/>
        </w:rPr>
      </w:pPr>
    </w:p>
    <w:p w14:paraId="4ED13FCC" w14:textId="5603E93E" w:rsidR="001C260A" w:rsidRDefault="001C260A" w:rsidP="000A7F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Käesoleva seaduse </w:t>
      </w:r>
      <w:r w:rsidRPr="007C3AD7">
        <w:rPr>
          <w:rFonts w:ascii="Times New Roman" w:hAnsi="Times New Roman" w:cs="Times New Roman"/>
          <w:sz w:val="24"/>
          <w:szCs w:val="24"/>
        </w:rPr>
        <w:t>§</w:t>
      </w:r>
      <w:r>
        <w:rPr>
          <w:rFonts w:ascii="Times New Roman" w:hAnsi="Times New Roman" w:cs="Times New Roman"/>
          <w:sz w:val="24"/>
          <w:szCs w:val="24"/>
        </w:rPr>
        <w:t xml:space="preserve"> </w:t>
      </w:r>
      <w:r w:rsidR="002051A3">
        <w:rPr>
          <w:rFonts w:ascii="Times New Roman" w:hAnsi="Times New Roman" w:cs="Times New Roman"/>
          <w:sz w:val="24"/>
          <w:szCs w:val="24"/>
        </w:rPr>
        <w:t>4</w:t>
      </w:r>
      <w:r>
        <w:rPr>
          <w:rFonts w:ascii="Times New Roman" w:hAnsi="Times New Roman" w:cs="Times New Roman"/>
          <w:sz w:val="24"/>
          <w:szCs w:val="24"/>
        </w:rPr>
        <w:t xml:space="preserve"> punkt</w:t>
      </w:r>
      <w:r w:rsidR="009257EA">
        <w:rPr>
          <w:rFonts w:ascii="Times New Roman" w:hAnsi="Times New Roman" w:cs="Times New Roman"/>
          <w:sz w:val="24"/>
          <w:szCs w:val="24"/>
        </w:rPr>
        <w:t>id</w:t>
      </w:r>
      <w:r>
        <w:rPr>
          <w:rFonts w:ascii="Times New Roman" w:hAnsi="Times New Roman" w:cs="Times New Roman"/>
          <w:sz w:val="24"/>
          <w:szCs w:val="24"/>
        </w:rPr>
        <w:t xml:space="preserve"> 1–3, </w:t>
      </w:r>
      <w:r w:rsidR="001921E0">
        <w:rPr>
          <w:rFonts w:ascii="Times New Roman" w:hAnsi="Times New Roman" w:cs="Times New Roman"/>
          <w:sz w:val="24"/>
          <w:szCs w:val="24"/>
        </w:rPr>
        <w:t xml:space="preserve">10, </w:t>
      </w:r>
      <w:r>
        <w:rPr>
          <w:rFonts w:ascii="Times New Roman" w:hAnsi="Times New Roman" w:cs="Times New Roman"/>
          <w:sz w:val="24"/>
          <w:szCs w:val="24"/>
        </w:rPr>
        <w:t xml:space="preserve">14 </w:t>
      </w:r>
      <w:r w:rsidR="001765BC">
        <w:rPr>
          <w:rFonts w:ascii="Times New Roman" w:hAnsi="Times New Roman" w:cs="Times New Roman"/>
          <w:sz w:val="24"/>
          <w:szCs w:val="24"/>
        </w:rPr>
        <w:t>ja</w:t>
      </w:r>
      <w:r w:rsidR="00F85F22">
        <w:rPr>
          <w:rFonts w:ascii="Times New Roman" w:hAnsi="Times New Roman" w:cs="Times New Roman"/>
          <w:sz w:val="24"/>
          <w:szCs w:val="24"/>
        </w:rPr>
        <w:t xml:space="preserve"> 15</w:t>
      </w:r>
      <w:r w:rsidR="001765BC">
        <w:rPr>
          <w:rFonts w:ascii="Times New Roman" w:hAnsi="Times New Roman" w:cs="Times New Roman"/>
          <w:sz w:val="24"/>
          <w:szCs w:val="24"/>
        </w:rPr>
        <w:t xml:space="preserve"> </w:t>
      </w:r>
      <w:r>
        <w:rPr>
          <w:rFonts w:ascii="Times New Roman" w:hAnsi="Times New Roman" w:cs="Times New Roman"/>
          <w:sz w:val="24"/>
          <w:szCs w:val="24"/>
        </w:rPr>
        <w:t>jõustu</w:t>
      </w:r>
      <w:r w:rsidR="00F85F22">
        <w:rPr>
          <w:rFonts w:ascii="Times New Roman" w:hAnsi="Times New Roman" w:cs="Times New Roman"/>
          <w:sz w:val="24"/>
          <w:szCs w:val="24"/>
        </w:rPr>
        <w:t>vad</w:t>
      </w:r>
      <w:r>
        <w:rPr>
          <w:rFonts w:ascii="Times New Roman" w:hAnsi="Times New Roman" w:cs="Times New Roman"/>
          <w:sz w:val="24"/>
          <w:szCs w:val="24"/>
        </w:rPr>
        <w:t xml:space="preserve"> 2025.</w:t>
      </w:r>
      <w:r w:rsidR="009257EA">
        <w:rPr>
          <w:rFonts w:ascii="Times New Roman" w:hAnsi="Times New Roman" w:cs="Times New Roman"/>
          <w:sz w:val="24"/>
          <w:szCs w:val="24"/>
        </w:rPr>
        <w:t xml:space="preserve"> </w:t>
      </w:r>
      <w:r>
        <w:rPr>
          <w:rFonts w:ascii="Times New Roman" w:hAnsi="Times New Roman" w:cs="Times New Roman"/>
          <w:sz w:val="24"/>
          <w:szCs w:val="24"/>
        </w:rPr>
        <w:t>aasta 1. septembril.</w:t>
      </w:r>
    </w:p>
    <w:p w14:paraId="1F13BA92" w14:textId="77777777" w:rsidR="001C260A" w:rsidRDefault="001C260A" w:rsidP="000A7F87">
      <w:pPr>
        <w:spacing w:after="0" w:line="240" w:lineRule="auto"/>
        <w:jc w:val="both"/>
        <w:rPr>
          <w:rFonts w:ascii="Times New Roman" w:hAnsi="Times New Roman" w:cs="Times New Roman"/>
          <w:sz w:val="24"/>
          <w:szCs w:val="24"/>
        </w:rPr>
      </w:pPr>
    </w:p>
    <w:p w14:paraId="4E19E268" w14:textId="7477D008" w:rsidR="00501EA0" w:rsidRDefault="0044423E" w:rsidP="000A7F87">
      <w:pPr>
        <w:spacing w:after="0" w:line="240" w:lineRule="auto"/>
        <w:jc w:val="both"/>
        <w:rPr>
          <w:rFonts w:ascii="Times New Roman" w:hAnsi="Times New Roman" w:cs="Times New Roman"/>
          <w:sz w:val="24"/>
          <w:szCs w:val="24"/>
        </w:rPr>
      </w:pPr>
      <w:r w:rsidRPr="0044423E">
        <w:rPr>
          <w:rFonts w:ascii="Times New Roman" w:hAnsi="Times New Roman" w:cs="Times New Roman"/>
          <w:sz w:val="24"/>
          <w:szCs w:val="24"/>
        </w:rPr>
        <w:t>(</w:t>
      </w:r>
      <w:r w:rsidR="001C260A">
        <w:rPr>
          <w:rFonts w:ascii="Times New Roman" w:hAnsi="Times New Roman" w:cs="Times New Roman"/>
          <w:sz w:val="24"/>
          <w:szCs w:val="24"/>
        </w:rPr>
        <w:t>4</w:t>
      </w:r>
      <w:r>
        <w:rPr>
          <w:rFonts w:ascii="Times New Roman" w:hAnsi="Times New Roman" w:cs="Times New Roman"/>
          <w:sz w:val="24"/>
          <w:szCs w:val="24"/>
        </w:rPr>
        <w:t xml:space="preserve">) </w:t>
      </w:r>
      <w:r w:rsidR="00501EA0" w:rsidRPr="007C3AD7">
        <w:rPr>
          <w:rFonts w:ascii="Times New Roman" w:hAnsi="Times New Roman" w:cs="Times New Roman"/>
          <w:sz w:val="24"/>
          <w:szCs w:val="24"/>
        </w:rPr>
        <w:t>Käesoleva seaduse § 1 punkt</w:t>
      </w:r>
      <w:r w:rsidR="210C1495" w:rsidRPr="007C3AD7">
        <w:rPr>
          <w:rFonts w:ascii="Times New Roman" w:hAnsi="Times New Roman" w:cs="Times New Roman"/>
          <w:sz w:val="24"/>
          <w:szCs w:val="24"/>
        </w:rPr>
        <w:t>id</w:t>
      </w:r>
      <w:r w:rsidR="00501EA0" w:rsidRPr="007C3AD7">
        <w:rPr>
          <w:rFonts w:ascii="Times New Roman" w:hAnsi="Times New Roman" w:cs="Times New Roman"/>
          <w:sz w:val="24"/>
          <w:szCs w:val="24"/>
        </w:rPr>
        <w:t xml:space="preserve"> </w:t>
      </w:r>
      <w:r w:rsidR="00BD7AE0" w:rsidRPr="007C3AD7">
        <w:rPr>
          <w:rFonts w:ascii="Times New Roman" w:hAnsi="Times New Roman" w:cs="Times New Roman"/>
          <w:sz w:val="24"/>
          <w:szCs w:val="24"/>
        </w:rPr>
        <w:t>1</w:t>
      </w:r>
      <w:r w:rsidR="00A05CF8">
        <w:rPr>
          <w:rFonts w:ascii="Times New Roman" w:hAnsi="Times New Roman" w:cs="Times New Roman"/>
          <w:sz w:val="24"/>
          <w:szCs w:val="24"/>
        </w:rPr>
        <w:t xml:space="preserve"> ja 1</w:t>
      </w:r>
      <w:r w:rsidR="009D125A">
        <w:rPr>
          <w:rFonts w:ascii="Times New Roman" w:hAnsi="Times New Roman" w:cs="Times New Roman"/>
          <w:sz w:val="24"/>
          <w:szCs w:val="24"/>
        </w:rPr>
        <w:t>5</w:t>
      </w:r>
      <w:r w:rsidR="00A773DF">
        <w:rPr>
          <w:rFonts w:ascii="Times New Roman" w:hAnsi="Times New Roman" w:cs="Times New Roman"/>
          <w:sz w:val="24"/>
          <w:szCs w:val="24"/>
        </w:rPr>
        <w:t>,</w:t>
      </w:r>
      <w:r w:rsidR="009F7C2F">
        <w:rPr>
          <w:rFonts w:ascii="Times New Roman" w:hAnsi="Times New Roman" w:cs="Times New Roman"/>
          <w:sz w:val="24"/>
          <w:szCs w:val="24"/>
        </w:rPr>
        <w:t xml:space="preserve"> </w:t>
      </w:r>
      <w:r w:rsidR="007735CB" w:rsidRPr="007C3AD7">
        <w:rPr>
          <w:rFonts w:ascii="Times New Roman" w:hAnsi="Times New Roman" w:cs="Times New Roman"/>
          <w:sz w:val="24"/>
          <w:szCs w:val="24"/>
        </w:rPr>
        <w:t>§</w:t>
      </w:r>
      <w:r w:rsidR="008501DF">
        <w:rPr>
          <w:rFonts w:ascii="Times New Roman" w:hAnsi="Times New Roman" w:cs="Times New Roman"/>
          <w:sz w:val="24"/>
          <w:szCs w:val="24"/>
        </w:rPr>
        <w:t>-d</w:t>
      </w:r>
      <w:r w:rsidR="007735CB" w:rsidRPr="007C3AD7">
        <w:rPr>
          <w:rFonts w:ascii="Times New Roman" w:hAnsi="Times New Roman" w:cs="Times New Roman"/>
          <w:sz w:val="24"/>
          <w:szCs w:val="24"/>
        </w:rPr>
        <w:t xml:space="preserve"> </w:t>
      </w:r>
      <w:r w:rsidR="007735CB">
        <w:rPr>
          <w:rFonts w:ascii="Times New Roman" w:hAnsi="Times New Roman" w:cs="Times New Roman"/>
          <w:sz w:val="24"/>
          <w:szCs w:val="24"/>
        </w:rPr>
        <w:t>2</w:t>
      </w:r>
      <w:r w:rsidR="008501DF">
        <w:rPr>
          <w:rFonts w:ascii="Times New Roman" w:hAnsi="Times New Roman" w:cs="Times New Roman"/>
          <w:sz w:val="24"/>
          <w:szCs w:val="24"/>
        </w:rPr>
        <w:t xml:space="preserve"> ja</w:t>
      </w:r>
      <w:r w:rsidR="009F7C2F" w:rsidRPr="007C3AD7">
        <w:rPr>
          <w:rFonts w:ascii="Times New Roman" w:hAnsi="Times New Roman" w:cs="Times New Roman"/>
          <w:sz w:val="24"/>
          <w:szCs w:val="24"/>
        </w:rPr>
        <w:t xml:space="preserve"> </w:t>
      </w:r>
      <w:r w:rsidR="009F7C2F">
        <w:rPr>
          <w:rFonts w:ascii="Times New Roman" w:hAnsi="Times New Roman" w:cs="Times New Roman"/>
          <w:sz w:val="24"/>
          <w:szCs w:val="24"/>
        </w:rPr>
        <w:t>3,</w:t>
      </w:r>
      <w:r w:rsidR="00A773DF">
        <w:rPr>
          <w:rFonts w:ascii="Times New Roman" w:hAnsi="Times New Roman" w:cs="Times New Roman"/>
          <w:sz w:val="24"/>
          <w:szCs w:val="24"/>
        </w:rPr>
        <w:t xml:space="preserve"> </w:t>
      </w:r>
      <w:r w:rsidR="00A773DF" w:rsidRPr="007C3AD7">
        <w:rPr>
          <w:rFonts w:ascii="Times New Roman" w:hAnsi="Times New Roman" w:cs="Times New Roman"/>
          <w:sz w:val="24"/>
          <w:szCs w:val="24"/>
        </w:rPr>
        <w:t xml:space="preserve">§ </w:t>
      </w:r>
      <w:r w:rsidR="002051A3">
        <w:rPr>
          <w:rFonts w:ascii="Times New Roman" w:hAnsi="Times New Roman" w:cs="Times New Roman"/>
          <w:sz w:val="24"/>
          <w:szCs w:val="24"/>
        </w:rPr>
        <w:t>4</w:t>
      </w:r>
      <w:r w:rsidR="00442FAA" w:rsidRPr="007C3AD7">
        <w:rPr>
          <w:rFonts w:ascii="Times New Roman" w:hAnsi="Times New Roman" w:cs="Times New Roman"/>
          <w:sz w:val="24"/>
          <w:szCs w:val="24"/>
        </w:rPr>
        <w:t xml:space="preserve"> </w:t>
      </w:r>
      <w:r w:rsidR="00A773DF">
        <w:rPr>
          <w:rFonts w:ascii="Times New Roman" w:hAnsi="Times New Roman" w:cs="Times New Roman"/>
          <w:sz w:val="24"/>
          <w:szCs w:val="24"/>
        </w:rPr>
        <w:t>punkt</w:t>
      </w:r>
      <w:r w:rsidR="663F7586" w:rsidRPr="00C1208F">
        <w:rPr>
          <w:rFonts w:ascii="Times New Roman" w:hAnsi="Times New Roman" w:cs="Times New Roman"/>
          <w:sz w:val="24"/>
          <w:szCs w:val="24"/>
        </w:rPr>
        <w:t>id</w:t>
      </w:r>
      <w:r w:rsidR="00A773DF">
        <w:rPr>
          <w:rFonts w:ascii="Times New Roman" w:hAnsi="Times New Roman" w:cs="Times New Roman"/>
          <w:sz w:val="24"/>
          <w:szCs w:val="24"/>
        </w:rPr>
        <w:t xml:space="preserve"> </w:t>
      </w:r>
      <w:r w:rsidR="004835AB">
        <w:rPr>
          <w:rFonts w:ascii="Times New Roman" w:hAnsi="Times New Roman" w:cs="Times New Roman"/>
          <w:sz w:val="24"/>
          <w:szCs w:val="24"/>
        </w:rPr>
        <w:t>2</w:t>
      </w:r>
      <w:r w:rsidR="006E5DF7">
        <w:rPr>
          <w:rFonts w:ascii="Times New Roman" w:hAnsi="Times New Roman" w:cs="Times New Roman"/>
          <w:sz w:val="24"/>
          <w:szCs w:val="24"/>
        </w:rPr>
        <w:t>1</w:t>
      </w:r>
      <w:r w:rsidR="00143A1D">
        <w:rPr>
          <w:rFonts w:ascii="Times New Roman" w:hAnsi="Times New Roman" w:cs="Times New Roman"/>
          <w:sz w:val="24"/>
          <w:szCs w:val="24"/>
        </w:rPr>
        <w:t xml:space="preserve">, </w:t>
      </w:r>
      <w:r w:rsidR="006E5DF7">
        <w:rPr>
          <w:rFonts w:ascii="Times New Roman" w:hAnsi="Times New Roman" w:cs="Times New Roman"/>
          <w:sz w:val="24"/>
          <w:szCs w:val="24"/>
        </w:rPr>
        <w:t>24</w:t>
      </w:r>
      <w:r w:rsidR="00D41E08">
        <w:rPr>
          <w:rFonts w:ascii="Times New Roman" w:hAnsi="Times New Roman" w:cs="Times New Roman"/>
          <w:sz w:val="24"/>
          <w:szCs w:val="24"/>
        </w:rPr>
        <w:t xml:space="preserve"> ja 33</w:t>
      </w:r>
      <w:r w:rsidR="663F7586">
        <w:rPr>
          <w:rFonts w:ascii="Times New Roman" w:hAnsi="Times New Roman" w:cs="Times New Roman"/>
          <w:sz w:val="24"/>
          <w:szCs w:val="24"/>
        </w:rPr>
        <w:t xml:space="preserve">, </w:t>
      </w:r>
      <w:r w:rsidR="663F7586" w:rsidRPr="00C1208F">
        <w:rPr>
          <w:rFonts w:ascii="Times New Roman" w:eastAsia="Times New Roman" w:hAnsi="Times New Roman" w:cs="Times New Roman"/>
          <w:sz w:val="24"/>
          <w:szCs w:val="24"/>
        </w:rPr>
        <w:t xml:space="preserve">§ </w:t>
      </w:r>
      <w:r w:rsidR="002051A3">
        <w:rPr>
          <w:rFonts w:ascii="Times New Roman" w:eastAsia="Times New Roman" w:hAnsi="Times New Roman" w:cs="Times New Roman"/>
          <w:sz w:val="24"/>
          <w:szCs w:val="24"/>
        </w:rPr>
        <w:t>5</w:t>
      </w:r>
      <w:r w:rsidR="663F7586" w:rsidRPr="00C1208F">
        <w:rPr>
          <w:rFonts w:ascii="Times New Roman" w:eastAsia="Times New Roman" w:hAnsi="Times New Roman" w:cs="Times New Roman"/>
          <w:sz w:val="24"/>
          <w:szCs w:val="24"/>
        </w:rPr>
        <w:t xml:space="preserve"> punktid 1 ja 3</w:t>
      </w:r>
      <w:r w:rsidR="009E0B8E">
        <w:rPr>
          <w:rFonts w:ascii="Times New Roman" w:eastAsia="Times New Roman" w:hAnsi="Times New Roman" w:cs="Times New Roman"/>
          <w:sz w:val="24"/>
          <w:szCs w:val="24"/>
        </w:rPr>
        <w:t xml:space="preserve"> ja</w:t>
      </w:r>
      <w:r w:rsidR="00754A7E">
        <w:rPr>
          <w:rFonts w:ascii="Times New Roman" w:hAnsi="Times New Roman" w:cs="Times New Roman"/>
          <w:sz w:val="24"/>
          <w:szCs w:val="24"/>
        </w:rPr>
        <w:t xml:space="preserve"> </w:t>
      </w:r>
      <w:r w:rsidR="000D3813" w:rsidRPr="007C3AD7">
        <w:rPr>
          <w:rFonts w:ascii="Times New Roman" w:hAnsi="Times New Roman" w:cs="Times New Roman"/>
          <w:sz w:val="24"/>
          <w:szCs w:val="24"/>
        </w:rPr>
        <w:t xml:space="preserve">§ </w:t>
      </w:r>
      <w:r w:rsidR="000D3813">
        <w:rPr>
          <w:rFonts w:ascii="Times New Roman" w:hAnsi="Times New Roman" w:cs="Times New Roman"/>
          <w:sz w:val="24"/>
          <w:szCs w:val="24"/>
        </w:rPr>
        <w:t xml:space="preserve">6 </w:t>
      </w:r>
      <w:r w:rsidR="00754A7E">
        <w:rPr>
          <w:rFonts w:ascii="Times New Roman" w:hAnsi="Times New Roman" w:cs="Times New Roman"/>
          <w:sz w:val="24"/>
          <w:szCs w:val="24"/>
        </w:rPr>
        <w:t>jõustu</w:t>
      </w:r>
      <w:r w:rsidR="663F7586">
        <w:rPr>
          <w:rFonts w:ascii="Times New Roman" w:hAnsi="Times New Roman" w:cs="Times New Roman"/>
          <w:sz w:val="24"/>
          <w:szCs w:val="24"/>
        </w:rPr>
        <w:t>vad</w:t>
      </w:r>
      <w:r w:rsidR="00754A7E">
        <w:rPr>
          <w:rFonts w:ascii="Times New Roman" w:hAnsi="Times New Roman" w:cs="Times New Roman"/>
          <w:sz w:val="24"/>
          <w:szCs w:val="24"/>
        </w:rPr>
        <w:t xml:space="preserve"> </w:t>
      </w:r>
      <w:r w:rsidR="00E54789">
        <w:rPr>
          <w:rFonts w:ascii="Times New Roman" w:hAnsi="Times New Roman" w:cs="Times New Roman"/>
          <w:sz w:val="24"/>
          <w:szCs w:val="24"/>
        </w:rPr>
        <w:t>2027. aasta 1. veebruaril.</w:t>
      </w:r>
    </w:p>
    <w:p w14:paraId="06BB1750" w14:textId="77777777" w:rsidR="00A92F4C" w:rsidRDefault="00A92F4C" w:rsidP="000A7F87">
      <w:pPr>
        <w:spacing w:after="0" w:line="240" w:lineRule="auto"/>
        <w:jc w:val="both"/>
        <w:rPr>
          <w:rFonts w:ascii="Times New Roman" w:hAnsi="Times New Roman" w:cs="Times New Roman"/>
          <w:sz w:val="24"/>
          <w:szCs w:val="24"/>
        </w:rPr>
      </w:pPr>
    </w:p>
    <w:p w14:paraId="745B2A25" w14:textId="3883FAC1" w:rsidR="00245A65" w:rsidRPr="007C3AD7" w:rsidRDefault="00245A65" w:rsidP="000A7F87">
      <w:pPr>
        <w:spacing w:after="0" w:line="240" w:lineRule="auto"/>
        <w:jc w:val="both"/>
        <w:rPr>
          <w:rFonts w:ascii="Times New Roman" w:hAnsi="Times New Roman" w:cs="Times New Roman"/>
          <w:sz w:val="24"/>
          <w:szCs w:val="24"/>
        </w:rPr>
      </w:pPr>
    </w:p>
    <w:p w14:paraId="1EBEA1E3" w14:textId="77777777" w:rsidR="00C70FFC" w:rsidRDefault="00C70FFC" w:rsidP="000A7F87">
      <w:pPr>
        <w:spacing w:after="0" w:line="240" w:lineRule="auto"/>
        <w:jc w:val="both"/>
        <w:rPr>
          <w:rFonts w:ascii="Times New Roman" w:hAnsi="Times New Roman" w:cs="Times New Roman"/>
          <w:sz w:val="24"/>
          <w:szCs w:val="24"/>
        </w:rPr>
      </w:pPr>
    </w:p>
    <w:p w14:paraId="47D6E207" w14:textId="47C93BF0" w:rsidR="0007014C" w:rsidRPr="0007014C" w:rsidRDefault="0007014C" w:rsidP="000A7F87">
      <w:pPr>
        <w:spacing w:after="0" w:line="240" w:lineRule="auto"/>
        <w:jc w:val="both"/>
        <w:rPr>
          <w:rFonts w:ascii="Times New Roman" w:hAnsi="Times New Roman" w:cs="Times New Roman"/>
          <w:sz w:val="24"/>
          <w:szCs w:val="24"/>
        </w:rPr>
      </w:pPr>
      <w:bookmarkStart w:id="18" w:name="_Hlk66788165"/>
      <w:r w:rsidRPr="0007014C">
        <w:rPr>
          <w:rFonts w:ascii="Times New Roman" w:hAnsi="Times New Roman" w:cs="Times New Roman"/>
          <w:sz w:val="24"/>
          <w:szCs w:val="24"/>
        </w:rPr>
        <w:t xml:space="preserve">Lauri </w:t>
      </w:r>
      <w:proofErr w:type="spellStart"/>
      <w:r w:rsidRPr="0007014C">
        <w:rPr>
          <w:rFonts w:ascii="Times New Roman" w:hAnsi="Times New Roman" w:cs="Times New Roman"/>
          <w:sz w:val="24"/>
          <w:szCs w:val="24"/>
        </w:rPr>
        <w:t>Hussar</w:t>
      </w:r>
      <w:proofErr w:type="spellEnd"/>
    </w:p>
    <w:p w14:paraId="19AA0B53" w14:textId="77777777" w:rsidR="0007014C" w:rsidRPr="0007014C" w:rsidRDefault="0007014C" w:rsidP="000A7F87">
      <w:pPr>
        <w:spacing w:after="0" w:line="240" w:lineRule="auto"/>
        <w:jc w:val="both"/>
        <w:rPr>
          <w:rFonts w:ascii="Times New Roman" w:hAnsi="Times New Roman" w:cs="Times New Roman"/>
          <w:sz w:val="24"/>
          <w:szCs w:val="24"/>
        </w:rPr>
      </w:pPr>
      <w:r w:rsidRPr="0007014C">
        <w:rPr>
          <w:rFonts w:ascii="Times New Roman" w:hAnsi="Times New Roman" w:cs="Times New Roman"/>
          <w:sz w:val="24"/>
          <w:szCs w:val="24"/>
        </w:rPr>
        <w:t>Riigikogu esimees</w:t>
      </w:r>
    </w:p>
    <w:p w14:paraId="2B812E65" w14:textId="77777777" w:rsidR="0007014C" w:rsidRPr="0007014C" w:rsidRDefault="0007014C" w:rsidP="000A7F87">
      <w:pPr>
        <w:spacing w:after="0" w:line="240" w:lineRule="auto"/>
        <w:jc w:val="both"/>
        <w:rPr>
          <w:rFonts w:ascii="Times New Roman" w:hAnsi="Times New Roman" w:cs="Times New Roman"/>
          <w:sz w:val="24"/>
          <w:szCs w:val="24"/>
        </w:rPr>
      </w:pPr>
    </w:p>
    <w:p w14:paraId="15DD97DC" w14:textId="77777777" w:rsidR="0007014C" w:rsidRPr="0007014C" w:rsidRDefault="0007014C" w:rsidP="000A7F87">
      <w:pPr>
        <w:spacing w:after="0" w:line="240" w:lineRule="auto"/>
        <w:jc w:val="both"/>
        <w:rPr>
          <w:rFonts w:ascii="Times New Roman" w:hAnsi="Times New Roman" w:cs="Times New Roman"/>
          <w:sz w:val="24"/>
          <w:szCs w:val="24"/>
        </w:rPr>
      </w:pPr>
      <w:r w:rsidRPr="0007014C">
        <w:rPr>
          <w:rFonts w:ascii="Times New Roman" w:hAnsi="Times New Roman" w:cs="Times New Roman"/>
          <w:sz w:val="24"/>
          <w:szCs w:val="24"/>
        </w:rPr>
        <w:t>Tallinn,</w:t>
      </w:r>
      <w:r w:rsidRPr="0007014C">
        <w:rPr>
          <w:rFonts w:ascii="Times New Roman" w:hAnsi="Times New Roman" w:cs="Times New Roman"/>
          <w:sz w:val="24"/>
          <w:szCs w:val="24"/>
        </w:rPr>
        <w:tab/>
      </w:r>
      <w:r w:rsidRPr="0007014C">
        <w:rPr>
          <w:rFonts w:ascii="Times New Roman" w:hAnsi="Times New Roman" w:cs="Times New Roman"/>
          <w:sz w:val="24"/>
          <w:szCs w:val="24"/>
        </w:rPr>
        <w:tab/>
        <w:t>2024. a.</w:t>
      </w:r>
    </w:p>
    <w:p w14:paraId="71178B1E" w14:textId="77777777" w:rsidR="0007014C" w:rsidRPr="0007014C" w:rsidRDefault="0007014C" w:rsidP="000A7F87">
      <w:pPr>
        <w:spacing w:after="0" w:line="240" w:lineRule="auto"/>
        <w:jc w:val="both"/>
        <w:rPr>
          <w:rFonts w:ascii="Times New Roman" w:hAnsi="Times New Roman" w:cs="Times New Roman"/>
          <w:sz w:val="24"/>
          <w:szCs w:val="24"/>
        </w:rPr>
      </w:pPr>
    </w:p>
    <w:bookmarkEnd w:id="18"/>
    <w:p w14:paraId="2F40E095" w14:textId="4BBCD0B3" w:rsidR="0007014C" w:rsidRPr="0007014C" w:rsidRDefault="0007014C" w:rsidP="000A7F87">
      <w:pPr>
        <w:pBdr>
          <w:top w:val="single" w:sz="4" w:space="1" w:color="auto"/>
        </w:pBdr>
        <w:spacing w:after="0" w:line="240" w:lineRule="auto"/>
        <w:jc w:val="both"/>
        <w:rPr>
          <w:rFonts w:ascii="Times New Roman" w:hAnsi="Times New Roman" w:cs="Times New Roman"/>
          <w:sz w:val="24"/>
          <w:szCs w:val="24"/>
        </w:rPr>
      </w:pPr>
      <w:r w:rsidRPr="0007014C">
        <w:rPr>
          <w:rFonts w:ascii="Times New Roman" w:hAnsi="Times New Roman" w:cs="Times New Roman"/>
          <w:sz w:val="24"/>
          <w:szCs w:val="24"/>
        </w:rPr>
        <w:t>Algatab Vabariigi Valitsus</w:t>
      </w:r>
      <w:r w:rsidR="0091520F">
        <w:rPr>
          <w:rFonts w:ascii="Times New Roman" w:hAnsi="Times New Roman" w:cs="Times New Roman"/>
          <w:sz w:val="24"/>
          <w:szCs w:val="24"/>
        </w:rPr>
        <w:tab/>
      </w:r>
      <w:r w:rsidR="0091520F">
        <w:rPr>
          <w:rFonts w:ascii="Times New Roman" w:hAnsi="Times New Roman" w:cs="Times New Roman"/>
          <w:sz w:val="24"/>
          <w:szCs w:val="24"/>
        </w:rPr>
        <w:tab/>
      </w:r>
      <w:r w:rsidR="0091520F">
        <w:rPr>
          <w:rFonts w:ascii="Times New Roman" w:hAnsi="Times New Roman" w:cs="Times New Roman"/>
          <w:sz w:val="24"/>
          <w:szCs w:val="24"/>
        </w:rPr>
        <w:tab/>
      </w:r>
      <w:r w:rsidRPr="0007014C">
        <w:rPr>
          <w:rFonts w:ascii="Times New Roman" w:hAnsi="Times New Roman" w:cs="Times New Roman"/>
          <w:sz w:val="24"/>
          <w:szCs w:val="24"/>
        </w:rPr>
        <w:t>2024. a.</w:t>
      </w:r>
    </w:p>
    <w:p w14:paraId="72C644F0" w14:textId="77777777" w:rsidR="00C70FFC" w:rsidRDefault="00C70FFC" w:rsidP="000A7F87">
      <w:pPr>
        <w:spacing w:after="0" w:line="240" w:lineRule="auto"/>
        <w:jc w:val="both"/>
        <w:rPr>
          <w:rFonts w:ascii="Times New Roman" w:hAnsi="Times New Roman" w:cs="Times New Roman"/>
          <w:sz w:val="24"/>
          <w:szCs w:val="24"/>
        </w:rPr>
      </w:pPr>
    </w:p>
    <w:sectPr w:rsidR="00C70FFC" w:rsidSect="000B0F7F">
      <w:footerReference w:type="default" r:id="rId16"/>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 Käbi" w:date="2024-07-23T11:18:00Z" w:initials="MK">
    <w:p w14:paraId="3E99D1F6" w14:textId="77777777" w:rsidR="00E252B4" w:rsidRDefault="00E252B4" w:rsidP="00E252B4">
      <w:pPr>
        <w:pStyle w:val="Kommentaaritekst"/>
      </w:pPr>
      <w:r>
        <w:rPr>
          <w:rStyle w:val="Kommentaariviide"/>
        </w:rPr>
        <w:annotationRef/>
      </w:r>
      <w:r>
        <w:t>Muutmise seaduse pealkiri tuleb sõnastada vastavalt HÕNTE § 35 lg-le 2.</w:t>
      </w:r>
    </w:p>
    <w:p w14:paraId="2E18A841" w14:textId="77777777" w:rsidR="00E252B4" w:rsidRDefault="00E252B4" w:rsidP="00E252B4">
      <w:pPr>
        <w:pStyle w:val="Kommentaaritekst"/>
      </w:pPr>
      <w:r>
        <w:t>Kui peamiseks muudetavaks seaduseks on PISTS, tuleb pealkiri sõnastada nii:</w:t>
      </w:r>
    </w:p>
    <w:p w14:paraId="1C97390A" w14:textId="77777777" w:rsidR="00E252B4" w:rsidRDefault="00E252B4" w:rsidP="00E252B4">
      <w:pPr>
        <w:pStyle w:val="Kommentaaritekst"/>
      </w:pPr>
      <w:r>
        <w:t>Puuetega inimeste sotsiaaltoetuste seaduse ja selle tõttu teiste seaduste muutmise seaduse eelnõu.</w:t>
      </w:r>
    </w:p>
  </w:comment>
  <w:comment w:id="2" w:author="Helen Uustalu" w:date="2024-06-26T11:38:00Z" w:initials="HU">
    <w:p w14:paraId="723382B3" w14:textId="426B7915" w:rsidR="00BF2426" w:rsidRDefault="00BF2426" w:rsidP="009F002E">
      <w:pPr>
        <w:pStyle w:val="Kommentaaritekst"/>
      </w:pPr>
      <w:r>
        <w:rPr>
          <w:rStyle w:val="Kommentaariviide"/>
        </w:rPr>
        <w:annotationRef/>
      </w:r>
      <w:r>
        <w:t>Kas §-s 9 ei ole vaja muuta?</w:t>
      </w:r>
    </w:p>
  </w:comment>
  <w:comment w:id="3" w:author="Mari Käbi" w:date="2024-07-29T15:44:00Z" w:initials="MK">
    <w:p w14:paraId="417FE46A" w14:textId="77777777" w:rsidR="003B3C1F" w:rsidRDefault="003B3C1F" w:rsidP="003B3C1F">
      <w:pPr>
        <w:pStyle w:val="Kommentaaritekst"/>
      </w:pPr>
      <w:r>
        <w:rPr>
          <w:rStyle w:val="Kommentaariviide"/>
        </w:rPr>
        <w:annotationRef/>
      </w:r>
      <w:r>
        <w:t>Soovitame järjekorra jätta samaks, et tagada, et viited ei muutuks valeks. Samuti kasutatakse ka seaduse teistes sätetes pigem järjekorda keskmine-raske-sügav (vt § 7.1 lg 1).</w:t>
      </w:r>
    </w:p>
  </w:comment>
  <w:comment w:id="4" w:author="Helen Uustalu" w:date="2024-06-26T11:53:00Z" w:initials="HU">
    <w:p w14:paraId="11EE655E" w14:textId="7D7BC3DF" w:rsidR="00967FED" w:rsidRDefault="00967FED" w:rsidP="005A304C">
      <w:pPr>
        <w:pStyle w:val="Kommentaaritekst"/>
      </w:pPr>
      <w:r>
        <w:rPr>
          <w:rStyle w:val="Kommentaariviide"/>
        </w:rPr>
        <w:annotationRef/>
      </w:r>
      <w:r>
        <w:t>Kui eelmise kommentaari alusel tehakse muudatus, siis palume ka siin esitada punktiloetelu vastupidises järjekorras.</w:t>
      </w:r>
    </w:p>
  </w:comment>
  <w:comment w:id="5" w:author="Helen Uustalu" w:date="2024-06-26T11:56:00Z" w:initials="HU">
    <w:p w14:paraId="0AC0800C" w14:textId="37505214" w:rsidR="00967FED" w:rsidRDefault="00967FED" w:rsidP="00EA7D82">
      <w:pPr>
        <w:pStyle w:val="Kommentaaritekst"/>
      </w:pPr>
      <w:r>
        <w:rPr>
          <w:rStyle w:val="Kommentaariviide"/>
        </w:rPr>
        <w:annotationRef/>
      </w:r>
      <w:r>
        <w:t>Kui muutmispunktis 4 tehakse muudatus, siis palume ka siin esitada punktiloetelu vastupidises järjekorras.</w:t>
      </w:r>
    </w:p>
  </w:comment>
  <w:comment w:id="6" w:author="Mari Käbi" w:date="2024-07-29T15:54:00Z" w:initials="MK">
    <w:p w14:paraId="1C8ACA44" w14:textId="77777777" w:rsidR="00AD628D" w:rsidRDefault="00AD628D" w:rsidP="00AD628D">
      <w:pPr>
        <w:pStyle w:val="Kommentaaritekst"/>
      </w:pPr>
      <w:r>
        <w:rPr>
          <w:rStyle w:val="Kommentaariviide"/>
        </w:rPr>
        <w:annotationRef/>
      </w:r>
      <w:r>
        <w:t>Palume eelnõu läbivalt ajakohastada mootorsõidukimaksuseaduse eelnõust lähtudes. Muudatuste tegemisel, palume üle vaadata ka jõustumissäte, kuna seal on sätetele antud erinev jõustumisaeg.</w:t>
      </w:r>
    </w:p>
  </w:comment>
  <w:comment w:id="7" w:author="Mari Käbi" w:date="2024-07-29T15:45:00Z" w:initials="MK">
    <w:p w14:paraId="0BC11C6D" w14:textId="14B09AAD" w:rsidR="003B3C1F" w:rsidRDefault="003B3C1F" w:rsidP="003B3C1F">
      <w:pPr>
        <w:pStyle w:val="Kommentaaritekst"/>
      </w:pPr>
      <w:r>
        <w:rPr>
          <w:rStyle w:val="Kommentaariviide"/>
        </w:rPr>
        <w:annotationRef/>
      </w:r>
      <w:r>
        <w:t>Palume sätte sõnastust korrigeerida. Toiming HMS tähenduses on reaalne tegevus. Toetuste kontekstis saab rääkida toetuse maksmisest kui toimingust. Samas ei ole kohane rääkida toetuse määramisest toiminguga, sest sõna "määramine" viitab pigem õigusaktile - haldusaktile.</w:t>
      </w:r>
    </w:p>
    <w:p w14:paraId="0A6C4A95" w14:textId="77777777" w:rsidR="003B3C1F" w:rsidRDefault="003B3C1F" w:rsidP="003B3C1F">
      <w:pPr>
        <w:pStyle w:val="Kommentaaritekst"/>
      </w:pPr>
      <w:r>
        <w:t>Sätte võimalik sõnastus võiks olla - Toetus makstakse isikule Sotsiaalkindlustusameti toiminguga.</w:t>
      </w:r>
    </w:p>
    <w:p w14:paraId="6EF124D6" w14:textId="77777777" w:rsidR="003B3C1F" w:rsidRDefault="003B3C1F" w:rsidP="003B3C1F">
      <w:pPr>
        <w:pStyle w:val="Kommentaaritekst"/>
      </w:pPr>
      <w:r>
        <w:t>Või veelgi lihtsamalt - Toetuse maksab isikule Sotsiaalkindlustusamet (ja seletuskirjas saab tuua, et tegemist on toiminguga, viidates vajadusel ka SÜS §23 lg 1 p-le 3).</w:t>
      </w:r>
    </w:p>
  </w:comment>
  <w:comment w:id="8" w:author="Mari Käbi" w:date="2024-07-29T15:46:00Z" w:initials="MK">
    <w:p w14:paraId="0FE5CD00" w14:textId="77777777" w:rsidR="003B3C1F" w:rsidRDefault="003B3C1F" w:rsidP="003B3C1F">
      <w:pPr>
        <w:pStyle w:val="Kommentaaritekst"/>
      </w:pPr>
      <w:r>
        <w:rPr>
          <w:rStyle w:val="Kommentaariviide"/>
        </w:rPr>
        <w:annotationRef/>
      </w:r>
      <w:r>
        <w:t>Kui toetus makstakse toiminguga, tuleb ka selle sätte sõnastust korrigeerida, sest toetuse maksmiseks ei tehta eraldi haldusakti,  vaid toetus makstakse vahetult seaduse alusel.</w:t>
      </w:r>
    </w:p>
    <w:p w14:paraId="08135F31" w14:textId="77777777" w:rsidR="003B3C1F" w:rsidRDefault="003B3C1F" w:rsidP="003B3C1F">
      <w:pPr>
        <w:pStyle w:val="Kommentaaritekst"/>
      </w:pPr>
      <w:r>
        <w:t xml:space="preserve">Samuti ei ole SÜS viited asjakohased, sest sätestavad haldusakti või halduslepingu teatavakstegemise korra. </w:t>
      </w:r>
    </w:p>
  </w:comment>
  <w:comment w:id="10" w:author="Mari Käbi" w:date="2024-07-29T15:49:00Z" w:initials="MK">
    <w:p w14:paraId="2C47146B" w14:textId="77777777" w:rsidR="005C2F2F" w:rsidRDefault="005C2F2F" w:rsidP="005C2F2F">
      <w:pPr>
        <w:pStyle w:val="Kommentaaritekst"/>
      </w:pPr>
      <w:r>
        <w:rPr>
          <w:rStyle w:val="Kommentaariviide"/>
        </w:rPr>
        <w:annotationRef/>
      </w:r>
      <w:r>
        <w:t xml:space="preserve">Muutmise seaduse eelnõus esitatakse muutmissätted muudetava seaduse sätete paiknemise järjekorras (HÕNTE § 36 lg 1). Seega palume eelnõu § 3 punktide 1 ja 2 asukohad vahetada (tuua esmalt seaduse § 44 muutmine ja seejärel § 51 jj muutmine). </w:t>
      </w:r>
    </w:p>
  </w:comment>
  <w:comment w:id="12" w:author="Mari Käbi" w:date="2024-07-29T15:50:00Z" w:initials="MK">
    <w:p w14:paraId="1F3E5328" w14:textId="77777777" w:rsidR="005C2F2F" w:rsidRDefault="005C2F2F" w:rsidP="005C2F2F">
      <w:pPr>
        <w:pStyle w:val="Kommentaaritekst"/>
      </w:pPr>
      <w:r>
        <w:rPr>
          <w:rStyle w:val="Kommentaariviide"/>
        </w:rPr>
        <w:annotationRef/>
      </w:r>
      <w:r>
        <w:t>Seadus ega eelnõu ise ei ava, mis asi on abivahenditõend, ka seletuskiri ei ava seda lähemalt. Palume eelnõus defineerida tõendi mõiste.</w:t>
      </w:r>
    </w:p>
  </w:comment>
  <w:comment w:id="13" w:author="Mari Käbi" w:date="2024-07-29T15:51:00Z" w:initials="MK">
    <w:p w14:paraId="4766D321" w14:textId="77777777" w:rsidR="005C2F2F" w:rsidRDefault="005C2F2F" w:rsidP="005C2F2F">
      <w:pPr>
        <w:pStyle w:val="Kommentaaritekst"/>
      </w:pPr>
      <w:r>
        <w:rPr>
          <w:rStyle w:val="Kommentaariviide"/>
        </w:rPr>
        <w:annotationRef/>
      </w:r>
      <w:r>
        <w:t>Ühel ajal jõustuvad järjestikused muudetavad sätted esitatakse muudatuste loetelu ühes punktis (HÕNTE § 34 lg 1). Seetõttu palume praegu punktides 7-9 toodud muudatused esitada ühes muutmispunktis.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C97390A" w15:done="0"/>
  <w15:commentEx w15:paraId="723382B3" w15:done="0"/>
  <w15:commentEx w15:paraId="417FE46A" w15:done="0"/>
  <w15:commentEx w15:paraId="11EE655E" w15:done="0"/>
  <w15:commentEx w15:paraId="0AC0800C" w15:done="0"/>
  <w15:commentEx w15:paraId="1C8ACA44" w15:done="0"/>
  <w15:commentEx w15:paraId="6EF124D6" w15:done="0"/>
  <w15:commentEx w15:paraId="08135F31" w15:done="0"/>
  <w15:commentEx w15:paraId="2C47146B" w15:done="0"/>
  <w15:commentEx w15:paraId="1F3E5328" w15:done="0"/>
  <w15:commentEx w15:paraId="4766D32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4A1021" w16cex:dateUtc="2024-07-23T08:18:00Z"/>
  <w16cex:commentExtensible w16cex:durableId="2A267C26" w16cex:dateUtc="2024-06-26T08:38:00Z"/>
  <w16cex:commentExtensible w16cex:durableId="2A523763" w16cex:dateUtc="2024-07-29T12:44:00Z"/>
  <w16cex:commentExtensible w16cex:durableId="2A267FD1" w16cex:dateUtc="2024-06-26T08:53:00Z"/>
  <w16cex:commentExtensible w16cex:durableId="2A268068" w16cex:dateUtc="2024-06-26T08:56:00Z"/>
  <w16cex:commentExtensible w16cex:durableId="2A5239AC" w16cex:dateUtc="2024-07-29T12:54:00Z"/>
  <w16cex:commentExtensible w16cex:durableId="2A5237A7" w16cex:dateUtc="2024-07-29T12:45:00Z"/>
  <w16cex:commentExtensible w16cex:durableId="2A5237D3" w16cex:dateUtc="2024-07-29T12:46:00Z"/>
  <w16cex:commentExtensible w16cex:durableId="2A52386F" w16cex:dateUtc="2024-07-29T12:49:00Z"/>
  <w16cex:commentExtensible w16cex:durableId="2A5238A9" w16cex:dateUtc="2024-07-29T12:50:00Z"/>
  <w16cex:commentExtensible w16cex:durableId="2A5238F9" w16cex:dateUtc="2024-07-29T12: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97390A" w16cid:durableId="2A4A1021"/>
  <w16cid:commentId w16cid:paraId="723382B3" w16cid:durableId="2A267C26"/>
  <w16cid:commentId w16cid:paraId="417FE46A" w16cid:durableId="2A523763"/>
  <w16cid:commentId w16cid:paraId="11EE655E" w16cid:durableId="2A267FD1"/>
  <w16cid:commentId w16cid:paraId="0AC0800C" w16cid:durableId="2A268068"/>
  <w16cid:commentId w16cid:paraId="1C8ACA44" w16cid:durableId="2A5239AC"/>
  <w16cid:commentId w16cid:paraId="6EF124D6" w16cid:durableId="2A5237A7"/>
  <w16cid:commentId w16cid:paraId="08135F31" w16cid:durableId="2A5237D3"/>
  <w16cid:commentId w16cid:paraId="2C47146B" w16cid:durableId="2A52386F"/>
  <w16cid:commentId w16cid:paraId="1F3E5328" w16cid:durableId="2A5238A9"/>
  <w16cid:commentId w16cid:paraId="4766D321" w16cid:durableId="2A5238F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FC5F9" w14:textId="77777777" w:rsidR="00C526C4" w:rsidRDefault="00C526C4" w:rsidP="009C25FA">
      <w:pPr>
        <w:spacing w:after="0" w:line="240" w:lineRule="auto"/>
      </w:pPr>
      <w:r>
        <w:separator/>
      </w:r>
    </w:p>
  </w:endnote>
  <w:endnote w:type="continuationSeparator" w:id="0">
    <w:p w14:paraId="3399B867" w14:textId="77777777" w:rsidR="00C526C4" w:rsidRDefault="00C526C4" w:rsidP="009C25FA">
      <w:pPr>
        <w:spacing w:after="0" w:line="240" w:lineRule="auto"/>
      </w:pPr>
      <w:r>
        <w:continuationSeparator/>
      </w:r>
    </w:p>
  </w:endnote>
  <w:endnote w:type="continuationNotice" w:id="1">
    <w:p w14:paraId="6B98025E" w14:textId="77777777" w:rsidR="00C526C4" w:rsidRDefault="00C526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4889478"/>
      <w:docPartObj>
        <w:docPartGallery w:val="Page Numbers (Bottom of Page)"/>
        <w:docPartUnique/>
      </w:docPartObj>
    </w:sdtPr>
    <w:sdtEndPr/>
    <w:sdtContent>
      <w:p w14:paraId="741C9BAA" w14:textId="5297B05C" w:rsidR="00232A00" w:rsidRDefault="00232A00">
        <w:pPr>
          <w:pStyle w:val="Jalus"/>
          <w:jc w:val="center"/>
        </w:pPr>
        <w:r>
          <w:fldChar w:fldCharType="begin"/>
        </w:r>
        <w:r>
          <w:instrText>PAGE   \* MERGEFORMAT</w:instrText>
        </w:r>
        <w:r>
          <w:fldChar w:fldCharType="separate"/>
        </w:r>
        <w:r>
          <w:t>2</w:t>
        </w:r>
        <w:r>
          <w:fldChar w:fldCharType="end"/>
        </w:r>
      </w:p>
    </w:sdtContent>
  </w:sdt>
  <w:p w14:paraId="2E89AFEB" w14:textId="77777777" w:rsidR="009C25FA" w:rsidRDefault="009C25F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EF6F7" w14:textId="77777777" w:rsidR="00C526C4" w:rsidRDefault="00C526C4" w:rsidP="009C25FA">
      <w:pPr>
        <w:spacing w:after="0" w:line="240" w:lineRule="auto"/>
      </w:pPr>
      <w:r>
        <w:separator/>
      </w:r>
    </w:p>
  </w:footnote>
  <w:footnote w:type="continuationSeparator" w:id="0">
    <w:p w14:paraId="2DC290D4" w14:textId="77777777" w:rsidR="00C526C4" w:rsidRDefault="00C526C4" w:rsidP="009C25FA">
      <w:pPr>
        <w:spacing w:after="0" w:line="240" w:lineRule="auto"/>
      </w:pPr>
      <w:r>
        <w:continuationSeparator/>
      </w:r>
    </w:p>
  </w:footnote>
  <w:footnote w:type="continuationNotice" w:id="1">
    <w:p w14:paraId="1B79FE47" w14:textId="77777777" w:rsidR="00C526C4" w:rsidRDefault="00C526C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D1668"/>
    <w:multiLevelType w:val="hybridMultilevel"/>
    <w:tmpl w:val="F926D86A"/>
    <w:lvl w:ilvl="0" w:tplc="36FE2DC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D94137"/>
    <w:multiLevelType w:val="hybridMultilevel"/>
    <w:tmpl w:val="6B32BEE6"/>
    <w:lvl w:ilvl="0" w:tplc="2AFA0858">
      <w:start w:val="1"/>
      <w:numFmt w:val="decimal"/>
      <w:lvlText w:val="%1)"/>
      <w:lvlJc w:val="left"/>
      <w:pPr>
        <w:ind w:left="720" w:hanging="36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7FF6D69"/>
    <w:multiLevelType w:val="hybridMultilevel"/>
    <w:tmpl w:val="66FE7CA0"/>
    <w:lvl w:ilvl="0" w:tplc="A1E8EE4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8E749F5"/>
    <w:multiLevelType w:val="hybridMultilevel"/>
    <w:tmpl w:val="E86ADB5A"/>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AF20D80"/>
    <w:multiLevelType w:val="hybridMultilevel"/>
    <w:tmpl w:val="AB38EDD4"/>
    <w:lvl w:ilvl="0" w:tplc="18C82B26">
      <w:start w:val="8"/>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C0E3024"/>
    <w:multiLevelType w:val="hybridMultilevel"/>
    <w:tmpl w:val="6F4657CC"/>
    <w:lvl w:ilvl="0" w:tplc="36EA33BE">
      <w:start w:val="2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CA715CB"/>
    <w:multiLevelType w:val="hybridMultilevel"/>
    <w:tmpl w:val="EFF66874"/>
    <w:lvl w:ilvl="0" w:tplc="04250011">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D546EF5"/>
    <w:multiLevelType w:val="hybridMultilevel"/>
    <w:tmpl w:val="84AE6B7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0E520859"/>
    <w:multiLevelType w:val="hybridMultilevel"/>
    <w:tmpl w:val="B6C8A906"/>
    <w:lvl w:ilvl="0" w:tplc="A636FA22">
      <w:start w:val="1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0F765331"/>
    <w:multiLevelType w:val="hybridMultilevel"/>
    <w:tmpl w:val="A1467EFC"/>
    <w:lvl w:ilvl="0" w:tplc="03D2093A">
      <w:start w:val="1"/>
      <w:numFmt w:val="decimal"/>
      <w:lvlText w:val="%1)"/>
      <w:lvlJc w:val="left"/>
      <w:pPr>
        <w:ind w:left="1020" w:hanging="360"/>
      </w:pPr>
    </w:lvl>
    <w:lvl w:ilvl="1" w:tplc="73423CDC">
      <w:start w:val="1"/>
      <w:numFmt w:val="decimal"/>
      <w:lvlText w:val="%2)"/>
      <w:lvlJc w:val="left"/>
      <w:pPr>
        <w:ind w:left="1020" w:hanging="360"/>
      </w:pPr>
    </w:lvl>
    <w:lvl w:ilvl="2" w:tplc="1B2261C4">
      <w:start w:val="1"/>
      <w:numFmt w:val="decimal"/>
      <w:lvlText w:val="%3)"/>
      <w:lvlJc w:val="left"/>
      <w:pPr>
        <w:ind w:left="1020" w:hanging="360"/>
      </w:pPr>
    </w:lvl>
    <w:lvl w:ilvl="3" w:tplc="36A4AB02">
      <w:start w:val="1"/>
      <w:numFmt w:val="decimal"/>
      <w:lvlText w:val="%4)"/>
      <w:lvlJc w:val="left"/>
      <w:pPr>
        <w:ind w:left="1020" w:hanging="360"/>
      </w:pPr>
    </w:lvl>
    <w:lvl w:ilvl="4" w:tplc="E6201BA4">
      <w:start w:val="1"/>
      <w:numFmt w:val="decimal"/>
      <w:lvlText w:val="%5)"/>
      <w:lvlJc w:val="left"/>
      <w:pPr>
        <w:ind w:left="1020" w:hanging="360"/>
      </w:pPr>
    </w:lvl>
    <w:lvl w:ilvl="5" w:tplc="B0CAD2BC">
      <w:start w:val="1"/>
      <w:numFmt w:val="decimal"/>
      <w:lvlText w:val="%6)"/>
      <w:lvlJc w:val="left"/>
      <w:pPr>
        <w:ind w:left="1020" w:hanging="360"/>
      </w:pPr>
    </w:lvl>
    <w:lvl w:ilvl="6" w:tplc="EF08878E">
      <w:start w:val="1"/>
      <w:numFmt w:val="decimal"/>
      <w:lvlText w:val="%7)"/>
      <w:lvlJc w:val="left"/>
      <w:pPr>
        <w:ind w:left="1020" w:hanging="360"/>
      </w:pPr>
    </w:lvl>
    <w:lvl w:ilvl="7" w:tplc="BA7E1C64">
      <w:start w:val="1"/>
      <w:numFmt w:val="decimal"/>
      <w:lvlText w:val="%8)"/>
      <w:lvlJc w:val="left"/>
      <w:pPr>
        <w:ind w:left="1020" w:hanging="360"/>
      </w:pPr>
    </w:lvl>
    <w:lvl w:ilvl="8" w:tplc="76B8D14A">
      <w:start w:val="1"/>
      <w:numFmt w:val="decimal"/>
      <w:lvlText w:val="%9)"/>
      <w:lvlJc w:val="left"/>
      <w:pPr>
        <w:ind w:left="1020" w:hanging="360"/>
      </w:pPr>
    </w:lvl>
  </w:abstractNum>
  <w:abstractNum w:abstractNumId="10" w15:restartNumberingAfterBreak="0">
    <w:nsid w:val="11E2497F"/>
    <w:multiLevelType w:val="hybridMultilevel"/>
    <w:tmpl w:val="7F96331E"/>
    <w:lvl w:ilvl="0" w:tplc="5AA24FDC">
      <w:start w:val="1"/>
      <w:numFmt w:val="decimal"/>
      <w:lvlText w:val="%1."/>
      <w:lvlJc w:val="left"/>
      <w:pPr>
        <w:ind w:left="1020" w:hanging="360"/>
      </w:pPr>
    </w:lvl>
    <w:lvl w:ilvl="1" w:tplc="36F007BC">
      <w:start w:val="1"/>
      <w:numFmt w:val="decimal"/>
      <w:lvlText w:val="%2."/>
      <w:lvlJc w:val="left"/>
      <w:pPr>
        <w:ind w:left="1020" w:hanging="360"/>
      </w:pPr>
    </w:lvl>
    <w:lvl w:ilvl="2" w:tplc="F5A66FBC">
      <w:start w:val="1"/>
      <w:numFmt w:val="decimal"/>
      <w:lvlText w:val="%3."/>
      <w:lvlJc w:val="left"/>
      <w:pPr>
        <w:ind w:left="1020" w:hanging="360"/>
      </w:pPr>
    </w:lvl>
    <w:lvl w:ilvl="3" w:tplc="1CF2DA3C">
      <w:start w:val="1"/>
      <w:numFmt w:val="decimal"/>
      <w:lvlText w:val="%4."/>
      <w:lvlJc w:val="left"/>
      <w:pPr>
        <w:ind w:left="1020" w:hanging="360"/>
      </w:pPr>
    </w:lvl>
    <w:lvl w:ilvl="4" w:tplc="B9FEB83C">
      <w:start w:val="1"/>
      <w:numFmt w:val="decimal"/>
      <w:lvlText w:val="%5."/>
      <w:lvlJc w:val="left"/>
      <w:pPr>
        <w:ind w:left="1020" w:hanging="360"/>
      </w:pPr>
    </w:lvl>
    <w:lvl w:ilvl="5" w:tplc="75CC942A">
      <w:start w:val="1"/>
      <w:numFmt w:val="decimal"/>
      <w:lvlText w:val="%6."/>
      <w:lvlJc w:val="left"/>
      <w:pPr>
        <w:ind w:left="1020" w:hanging="360"/>
      </w:pPr>
    </w:lvl>
    <w:lvl w:ilvl="6" w:tplc="8D1A91E8">
      <w:start w:val="1"/>
      <w:numFmt w:val="decimal"/>
      <w:lvlText w:val="%7."/>
      <w:lvlJc w:val="left"/>
      <w:pPr>
        <w:ind w:left="1020" w:hanging="360"/>
      </w:pPr>
    </w:lvl>
    <w:lvl w:ilvl="7" w:tplc="F75AE848">
      <w:start w:val="1"/>
      <w:numFmt w:val="decimal"/>
      <w:lvlText w:val="%8."/>
      <w:lvlJc w:val="left"/>
      <w:pPr>
        <w:ind w:left="1020" w:hanging="360"/>
      </w:pPr>
    </w:lvl>
    <w:lvl w:ilvl="8" w:tplc="90B4E56E">
      <w:start w:val="1"/>
      <w:numFmt w:val="decimal"/>
      <w:lvlText w:val="%9."/>
      <w:lvlJc w:val="left"/>
      <w:pPr>
        <w:ind w:left="1020" w:hanging="360"/>
      </w:pPr>
    </w:lvl>
  </w:abstractNum>
  <w:abstractNum w:abstractNumId="11" w15:restartNumberingAfterBreak="0">
    <w:nsid w:val="11F755EE"/>
    <w:multiLevelType w:val="hybridMultilevel"/>
    <w:tmpl w:val="CFDA53C6"/>
    <w:lvl w:ilvl="0" w:tplc="9868422A">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19E944B6"/>
    <w:multiLevelType w:val="hybridMultilevel"/>
    <w:tmpl w:val="72BCF2B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9F86BB9"/>
    <w:multiLevelType w:val="hybridMultilevel"/>
    <w:tmpl w:val="0A861DC6"/>
    <w:lvl w:ilvl="0" w:tplc="1EF4DF8E">
      <w:start w:val="8"/>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C9F3C64"/>
    <w:multiLevelType w:val="hybridMultilevel"/>
    <w:tmpl w:val="F8124E84"/>
    <w:lvl w:ilvl="0" w:tplc="C2C0E1E0">
      <w:start w:val="1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E387E23"/>
    <w:multiLevelType w:val="hybridMultilevel"/>
    <w:tmpl w:val="F6BAF42E"/>
    <w:lvl w:ilvl="0" w:tplc="C59A469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05F09D5"/>
    <w:multiLevelType w:val="hybridMultilevel"/>
    <w:tmpl w:val="FE80038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0896E0C"/>
    <w:multiLevelType w:val="hybridMultilevel"/>
    <w:tmpl w:val="6B00530C"/>
    <w:lvl w:ilvl="0" w:tplc="6B7879A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3E40C8C"/>
    <w:multiLevelType w:val="hybridMultilevel"/>
    <w:tmpl w:val="1C7073F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CD46E18"/>
    <w:multiLevelType w:val="hybridMultilevel"/>
    <w:tmpl w:val="2FD0C134"/>
    <w:lvl w:ilvl="0" w:tplc="9C2E0514">
      <w:start w:val="1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D59770A"/>
    <w:multiLevelType w:val="hybridMultilevel"/>
    <w:tmpl w:val="14F4538A"/>
    <w:lvl w:ilvl="0" w:tplc="F500B12A">
      <w:start w:val="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FD23CB0"/>
    <w:multiLevelType w:val="hybridMultilevel"/>
    <w:tmpl w:val="7D48B51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30086580"/>
    <w:multiLevelType w:val="hybridMultilevel"/>
    <w:tmpl w:val="EDD6C986"/>
    <w:lvl w:ilvl="0" w:tplc="4CD8831A">
      <w:start w:val="1"/>
      <w:numFmt w:val="decimal"/>
      <w:lvlText w:val="%1)"/>
      <w:lvlJc w:val="left"/>
      <w:pPr>
        <w:ind w:left="36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3B0334E"/>
    <w:multiLevelType w:val="hybridMultilevel"/>
    <w:tmpl w:val="2DB628A2"/>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3BF61B8"/>
    <w:multiLevelType w:val="hybridMultilevel"/>
    <w:tmpl w:val="44A4BAD2"/>
    <w:lvl w:ilvl="0" w:tplc="978C5012">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59A08D8"/>
    <w:multiLevelType w:val="hybridMultilevel"/>
    <w:tmpl w:val="41ACCB4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3A5C1AE4"/>
    <w:multiLevelType w:val="hybridMultilevel"/>
    <w:tmpl w:val="AB26461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3DF352CF"/>
    <w:multiLevelType w:val="hybridMultilevel"/>
    <w:tmpl w:val="F3106658"/>
    <w:lvl w:ilvl="0" w:tplc="D00CDF22">
      <w:start w:val="1"/>
      <w:numFmt w:val="decimal"/>
      <w:lvlText w:val="%1)"/>
      <w:lvlJc w:val="left"/>
      <w:pPr>
        <w:ind w:left="360" w:hanging="360"/>
      </w:pPr>
      <w:rPr>
        <w:rFonts w:hint="default"/>
        <w:b/>
        <w:bCs w:val="0"/>
        <w:sz w:val="22"/>
        <w:szCs w:val="22"/>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3FFA2E47"/>
    <w:multiLevelType w:val="hybridMultilevel"/>
    <w:tmpl w:val="7096C5F2"/>
    <w:lvl w:ilvl="0" w:tplc="4D5631B2">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447C16AE"/>
    <w:multiLevelType w:val="hybridMultilevel"/>
    <w:tmpl w:val="3E4C71CE"/>
    <w:lvl w:ilvl="0" w:tplc="ED986D5E">
      <w:start w:val="17"/>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4BD4E00"/>
    <w:multiLevelType w:val="hybridMultilevel"/>
    <w:tmpl w:val="A440DB60"/>
    <w:lvl w:ilvl="0" w:tplc="DCE4A99E">
      <w:start w:val="18"/>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48CD334E"/>
    <w:multiLevelType w:val="hybridMultilevel"/>
    <w:tmpl w:val="76200DCE"/>
    <w:lvl w:ilvl="0" w:tplc="12B64786">
      <w:start w:val="2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4C935F1F"/>
    <w:multiLevelType w:val="hybridMultilevel"/>
    <w:tmpl w:val="31C0E018"/>
    <w:lvl w:ilvl="0" w:tplc="04250011">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4E206582"/>
    <w:multiLevelType w:val="hybridMultilevel"/>
    <w:tmpl w:val="4D30897A"/>
    <w:lvl w:ilvl="0" w:tplc="FBA8F84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12B31D6"/>
    <w:multiLevelType w:val="hybridMultilevel"/>
    <w:tmpl w:val="344CC466"/>
    <w:lvl w:ilvl="0" w:tplc="F4A03102">
      <w:start w:val="1"/>
      <w:numFmt w:val="decimal"/>
      <w:lvlText w:val="%1."/>
      <w:lvlJc w:val="left"/>
      <w:pPr>
        <w:ind w:left="1020" w:hanging="360"/>
      </w:pPr>
    </w:lvl>
    <w:lvl w:ilvl="1" w:tplc="845E9768">
      <w:start w:val="1"/>
      <w:numFmt w:val="decimal"/>
      <w:lvlText w:val="%2."/>
      <w:lvlJc w:val="left"/>
      <w:pPr>
        <w:ind w:left="1020" w:hanging="360"/>
      </w:pPr>
    </w:lvl>
    <w:lvl w:ilvl="2" w:tplc="E6D629E0">
      <w:start w:val="1"/>
      <w:numFmt w:val="decimal"/>
      <w:lvlText w:val="%3."/>
      <w:lvlJc w:val="left"/>
      <w:pPr>
        <w:ind w:left="1020" w:hanging="360"/>
      </w:pPr>
    </w:lvl>
    <w:lvl w:ilvl="3" w:tplc="F74221CA">
      <w:start w:val="1"/>
      <w:numFmt w:val="decimal"/>
      <w:lvlText w:val="%4."/>
      <w:lvlJc w:val="left"/>
      <w:pPr>
        <w:ind w:left="1020" w:hanging="360"/>
      </w:pPr>
    </w:lvl>
    <w:lvl w:ilvl="4" w:tplc="AB1CFE4A">
      <w:start w:val="1"/>
      <w:numFmt w:val="decimal"/>
      <w:lvlText w:val="%5."/>
      <w:lvlJc w:val="left"/>
      <w:pPr>
        <w:ind w:left="1020" w:hanging="360"/>
      </w:pPr>
    </w:lvl>
    <w:lvl w:ilvl="5" w:tplc="2B5491D4">
      <w:start w:val="1"/>
      <w:numFmt w:val="decimal"/>
      <w:lvlText w:val="%6."/>
      <w:lvlJc w:val="left"/>
      <w:pPr>
        <w:ind w:left="1020" w:hanging="360"/>
      </w:pPr>
    </w:lvl>
    <w:lvl w:ilvl="6" w:tplc="FC1A24A0">
      <w:start w:val="1"/>
      <w:numFmt w:val="decimal"/>
      <w:lvlText w:val="%7."/>
      <w:lvlJc w:val="left"/>
      <w:pPr>
        <w:ind w:left="1020" w:hanging="360"/>
      </w:pPr>
    </w:lvl>
    <w:lvl w:ilvl="7" w:tplc="7BCEF7EE">
      <w:start w:val="1"/>
      <w:numFmt w:val="decimal"/>
      <w:lvlText w:val="%8."/>
      <w:lvlJc w:val="left"/>
      <w:pPr>
        <w:ind w:left="1020" w:hanging="360"/>
      </w:pPr>
    </w:lvl>
    <w:lvl w:ilvl="8" w:tplc="1EF04F68">
      <w:start w:val="1"/>
      <w:numFmt w:val="decimal"/>
      <w:lvlText w:val="%9."/>
      <w:lvlJc w:val="left"/>
      <w:pPr>
        <w:ind w:left="1020" w:hanging="360"/>
      </w:pPr>
    </w:lvl>
  </w:abstractNum>
  <w:abstractNum w:abstractNumId="35" w15:restartNumberingAfterBreak="0">
    <w:nsid w:val="530F2FB6"/>
    <w:multiLevelType w:val="hybridMultilevel"/>
    <w:tmpl w:val="99DAE6CE"/>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40100CC"/>
    <w:multiLevelType w:val="hybridMultilevel"/>
    <w:tmpl w:val="535073A4"/>
    <w:lvl w:ilvl="0" w:tplc="AE381F7C">
      <w:start w:val="1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599D21AD"/>
    <w:multiLevelType w:val="hybridMultilevel"/>
    <w:tmpl w:val="E1B8EF1A"/>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A8622C1"/>
    <w:multiLevelType w:val="hybridMultilevel"/>
    <w:tmpl w:val="AB9E362A"/>
    <w:lvl w:ilvl="0" w:tplc="098236B2">
      <w:start w:val="1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5AD720D3"/>
    <w:multiLevelType w:val="hybridMultilevel"/>
    <w:tmpl w:val="FE7C88FA"/>
    <w:lvl w:ilvl="0" w:tplc="655E2E84">
      <w:start w:val="1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5B3F4CFD"/>
    <w:multiLevelType w:val="hybridMultilevel"/>
    <w:tmpl w:val="4D6A663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657C1F47"/>
    <w:multiLevelType w:val="hybridMultilevel"/>
    <w:tmpl w:val="C5827E48"/>
    <w:lvl w:ilvl="0" w:tplc="12D025F0">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65B637C2"/>
    <w:multiLevelType w:val="hybridMultilevel"/>
    <w:tmpl w:val="A2BA3E20"/>
    <w:lvl w:ilvl="0" w:tplc="DE8E9BC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666B67DB"/>
    <w:multiLevelType w:val="hybridMultilevel"/>
    <w:tmpl w:val="93709F0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67E04630"/>
    <w:multiLevelType w:val="hybridMultilevel"/>
    <w:tmpl w:val="99DAE6CE"/>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82E6B47"/>
    <w:multiLevelType w:val="hybridMultilevel"/>
    <w:tmpl w:val="8534B76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6A87093C"/>
    <w:multiLevelType w:val="hybridMultilevel"/>
    <w:tmpl w:val="3A8A3D94"/>
    <w:lvl w:ilvl="0" w:tplc="C0CCCDD6">
      <w:start w:val="7"/>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6F235925"/>
    <w:multiLevelType w:val="hybridMultilevel"/>
    <w:tmpl w:val="5802BD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8" w15:restartNumberingAfterBreak="0">
    <w:nsid w:val="6FA5660D"/>
    <w:multiLevelType w:val="hybridMultilevel"/>
    <w:tmpl w:val="54BAF41A"/>
    <w:lvl w:ilvl="0" w:tplc="F3DAA76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708D1751"/>
    <w:multiLevelType w:val="hybridMultilevel"/>
    <w:tmpl w:val="8C262862"/>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0" w15:restartNumberingAfterBreak="0">
    <w:nsid w:val="741C1416"/>
    <w:multiLevelType w:val="hybridMultilevel"/>
    <w:tmpl w:val="54906E00"/>
    <w:lvl w:ilvl="0" w:tplc="402AD6F6">
      <w:start w:val="2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1" w15:restartNumberingAfterBreak="0">
    <w:nsid w:val="74CC7D10"/>
    <w:multiLevelType w:val="hybridMultilevel"/>
    <w:tmpl w:val="9D4CEA84"/>
    <w:lvl w:ilvl="0" w:tplc="AB6833AC">
      <w:start w:val="1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8DA09CF"/>
    <w:multiLevelType w:val="hybridMultilevel"/>
    <w:tmpl w:val="A106CF2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3" w15:restartNumberingAfterBreak="0">
    <w:nsid w:val="7A18337C"/>
    <w:multiLevelType w:val="hybridMultilevel"/>
    <w:tmpl w:val="0D96AE6C"/>
    <w:lvl w:ilvl="0" w:tplc="14429A2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CA50E58"/>
    <w:multiLevelType w:val="hybridMultilevel"/>
    <w:tmpl w:val="5FB620C8"/>
    <w:lvl w:ilvl="0" w:tplc="7548C8BC">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5" w15:restartNumberingAfterBreak="0">
    <w:nsid w:val="7E02538A"/>
    <w:multiLevelType w:val="hybridMultilevel"/>
    <w:tmpl w:val="6C1A8CC4"/>
    <w:lvl w:ilvl="0" w:tplc="04250011">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7E670EFA"/>
    <w:multiLevelType w:val="hybridMultilevel"/>
    <w:tmpl w:val="E4EE07AC"/>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ED20ECA"/>
    <w:multiLevelType w:val="hybridMultilevel"/>
    <w:tmpl w:val="00225CD8"/>
    <w:lvl w:ilvl="0" w:tplc="AD5E794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8" w15:restartNumberingAfterBreak="0">
    <w:nsid w:val="7F245F5B"/>
    <w:multiLevelType w:val="hybridMultilevel"/>
    <w:tmpl w:val="9CA2913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30792492">
    <w:abstractNumId w:val="22"/>
  </w:num>
  <w:num w:numId="2" w16cid:durableId="354355001">
    <w:abstractNumId w:val="9"/>
  </w:num>
  <w:num w:numId="3" w16cid:durableId="1400858961">
    <w:abstractNumId w:val="1"/>
  </w:num>
  <w:num w:numId="4" w16cid:durableId="836117212">
    <w:abstractNumId w:val="21"/>
  </w:num>
  <w:num w:numId="5" w16cid:durableId="439568000">
    <w:abstractNumId w:val="25"/>
  </w:num>
  <w:num w:numId="6" w16cid:durableId="913516942">
    <w:abstractNumId w:val="53"/>
  </w:num>
  <w:num w:numId="7" w16cid:durableId="145903804">
    <w:abstractNumId w:val="57"/>
  </w:num>
  <w:num w:numId="8" w16cid:durableId="1124156082">
    <w:abstractNumId w:val="12"/>
  </w:num>
  <w:num w:numId="9" w16cid:durableId="1467772046">
    <w:abstractNumId w:val="18"/>
  </w:num>
  <w:num w:numId="10" w16cid:durableId="234364296">
    <w:abstractNumId w:val="34"/>
  </w:num>
  <w:num w:numId="11" w16cid:durableId="770011387">
    <w:abstractNumId w:val="10"/>
  </w:num>
  <w:num w:numId="12" w16cid:durableId="2062749493">
    <w:abstractNumId w:val="17"/>
  </w:num>
  <w:num w:numId="13" w16cid:durableId="1829979388">
    <w:abstractNumId w:val="2"/>
  </w:num>
  <w:num w:numId="14" w16cid:durableId="1379429397">
    <w:abstractNumId w:val="11"/>
  </w:num>
  <w:num w:numId="15" w16cid:durableId="1074626043">
    <w:abstractNumId w:val="27"/>
  </w:num>
  <w:num w:numId="16" w16cid:durableId="860781682">
    <w:abstractNumId w:val="40"/>
  </w:num>
  <w:num w:numId="17" w16cid:durableId="1029182869">
    <w:abstractNumId w:val="47"/>
  </w:num>
  <w:num w:numId="18" w16cid:durableId="630943071">
    <w:abstractNumId w:val="52"/>
  </w:num>
  <w:num w:numId="19" w16cid:durableId="344065272">
    <w:abstractNumId w:val="7"/>
  </w:num>
  <w:num w:numId="20" w16cid:durableId="1231428056">
    <w:abstractNumId w:val="26"/>
  </w:num>
  <w:num w:numId="21" w16cid:durableId="301548049">
    <w:abstractNumId w:val="16"/>
  </w:num>
  <w:num w:numId="22" w16cid:durableId="275067403">
    <w:abstractNumId w:val="49"/>
  </w:num>
  <w:num w:numId="23" w16cid:durableId="1369531903">
    <w:abstractNumId w:val="23"/>
  </w:num>
  <w:num w:numId="24" w16cid:durableId="1198589481">
    <w:abstractNumId w:val="3"/>
  </w:num>
  <w:num w:numId="25" w16cid:durableId="1617911290">
    <w:abstractNumId w:val="32"/>
  </w:num>
  <w:num w:numId="26" w16cid:durableId="1668509771">
    <w:abstractNumId w:val="6"/>
  </w:num>
  <w:num w:numId="27" w16cid:durableId="319165379">
    <w:abstractNumId w:val="55"/>
  </w:num>
  <w:num w:numId="28" w16cid:durableId="857542924">
    <w:abstractNumId w:val="41"/>
  </w:num>
  <w:num w:numId="29" w16cid:durableId="1022440124">
    <w:abstractNumId w:val="46"/>
  </w:num>
  <w:num w:numId="30" w16cid:durableId="479081760">
    <w:abstractNumId w:val="13"/>
  </w:num>
  <w:num w:numId="31" w16cid:durableId="2065978703">
    <w:abstractNumId w:val="4"/>
  </w:num>
  <w:num w:numId="32" w16cid:durableId="285939148">
    <w:abstractNumId w:val="20"/>
  </w:num>
  <w:num w:numId="33" w16cid:durableId="1086027636">
    <w:abstractNumId w:val="54"/>
  </w:num>
  <w:num w:numId="34" w16cid:durableId="1999184282">
    <w:abstractNumId w:val="14"/>
  </w:num>
  <w:num w:numId="35" w16cid:durableId="1410881497">
    <w:abstractNumId w:val="51"/>
  </w:num>
  <w:num w:numId="36" w16cid:durableId="1589534019">
    <w:abstractNumId w:val="8"/>
  </w:num>
  <w:num w:numId="37" w16cid:durableId="1579172665">
    <w:abstractNumId w:val="39"/>
  </w:num>
  <w:num w:numId="38" w16cid:durableId="310064802">
    <w:abstractNumId w:val="38"/>
  </w:num>
  <w:num w:numId="39" w16cid:durableId="350763661">
    <w:abstractNumId w:val="36"/>
  </w:num>
  <w:num w:numId="40" w16cid:durableId="991641348">
    <w:abstractNumId w:val="29"/>
  </w:num>
  <w:num w:numId="41" w16cid:durableId="450713024">
    <w:abstractNumId w:val="30"/>
  </w:num>
  <w:num w:numId="42" w16cid:durableId="2050914836">
    <w:abstractNumId w:val="19"/>
  </w:num>
  <w:num w:numId="43" w16cid:durableId="1422486012">
    <w:abstractNumId w:val="50"/>
  </w:num>
  <w:num w:numId="44" w16cid:durableId="1295066603">
    <w:abstractNumId w:val="31"/>
  </w:num>
  <w:num w:numId="45" w16cid:durableId="1861747256">
    <w:abstractNumId w:val="5"/>
  </w:num>
  <w:num w:numId="46" w16cid:durableId="299851116">
    <w:abstractNumId w:val="33"/>
  </w:num>
  <w:num w:numId="47" w16cid:durableId="1050958224">
    <w:abstractNumId w:val="24"/>
  </w:num>
  <w:num w:numId="48" w16cid:durableId="286661114">
    <w:abstractNumId w:val="56"/>
  </w:num>
  <w:num w:numId="49" w16cid:durableId="1332831677">
    <w:abstractNumId w:val="0"/>
  </w:num>
  <w:num w:numId="50" w16cid:durableId="1469204557">
    <w:abstractNumId w:val="58"/>
  </w:num>
  <w:num w:numId="51" w16cid:durableId="1573927093">
    <w:abstractNumId w:val="35"/>
  </w:num>
  <w:num w:numId="52" w16cid:durableId="618028703">
    <w:abstractNumId w:val="44"/>
  </w:num>
  <w:num w:numId="53" w16cid:durableId="790593211">
    <w:abstractNumId w:val="43"/>
  </w:num>
  <w:num w:numId="54" w16cid:durableId="1395466732">
    <w:abstractNumId w:val="45"/>
  </w:num>
  <w:num w:numId="55" w16cid:durableId="1667855872">
    <w:abstractNumId w:val="28"/>
  </w:num>
  <w:num w:numId="56" w16cid:durableId="1950700013">
    <w:abstractNumId w:val="42"/>
  </w:num>
  <w:num w:numId="57" w16cid:durableId="592321129">
    <w:abstractNumId w:val="37"/>
  </w:num>
  <w:num w:numId="58" w16cid:durableId="2095929278">
    <w:abstractNumId w:val="48"/>
  </w:num>
  <w:num w:numId="59" w16cid:durableId="183789754">
    <w:abstractNumId w:val="1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äbi">
    <w15:presenceInfo w15:providerId="AD" w15:userId="S::Mari.Kabi@just.ee::2637d488-21dc-4431-9d4f-bb4c84dc620c"/>
  </w15:person>
  <w15:person w15:author="Helen Uustalu">
    <w15:presenceInfo w15:providerId="AD" w15:userId="S::Helen.Uustalu@just.ee::dae08b0d-4fb1-4621-9d19-6c7572605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E4F327"/>
    <w:rsid w:val="000009BE"/>
    <w:rsid w:val="000022BB"/>
    <w:rsid w:val="0000340D"/>
    <w:rsid w:val="00004934"/>
    <w:rsid w:val="00005604"/>
    <w:rsid w:val="00006FB9"/>
    <w:rsid w:val="00007130"/>
    <w:rsid w:val="00007728"/>
    <w:rsid w:val="00010A2B"/>
    <w:rsid w:val="0001107F"/>
    <w:rsid w:val="00011E8A"/>
    <w:rsid w:val="000122E7"/>
    <w:rsid w:val="0001234A"/>
    <w:rsid w:val="00013831"/>
    <w:rsid w:val="0001766A"/>
    <w:rsid w:val="00020ACF"/>
    <w:rsid w:val="00022B12"/>
    <w:rsid w:val="000234D6"/>
    <w:rsid w:val="00023764"/>
    <w:rsid w:val="000240BB"/>
    <w:rsid w:val="00024B24"/>
    <w:rsid w:val="00024F00"/>
    <w:rsid w:val="00025C2B"/>
    <w:rsid w:val="00025CA8"/>
    <w:rsid w:val="000262AF"/>
    <w:rsid w:val="00030220"/>
    <w:rsid w:val="00030325"/>
    <w:rsid w:val="00030B9B"/>
    <w:rsid w:val="00031E94"/>
    <w:rsid w:val="00032079"/>
    <w:rsid w:val="00034902"/>
    <w:rsid w:val="00035CE2"/>
    <w:rsid w:val="00037299"/>
    <w:rsid w:val="00037D80"/>
    <w:rsid w:val="0004189B"/>
    <w:rsid w:val="00042ED1"/>
    <w:rsid w:val="000434B3"/>
    <w:rsid w:val="00044B90"/>
    <w:rsid w:val="00044F76"/>
    <w:rsid w:val="00045C93"/>
    <w:rsid w:val="00046888"/>
    <w:rsid w:val="00046CB7"/>
    <w:rsid w:val="00047088"/>
    <w:rsid w:val="00047876"/>
    <w:rsid w:val="00047DAA"/>
    <w:rsid w:val="00047F4E"/>
    <w:rsid w:val="0005360E"/>
    <w:rsid w:val="000537F8"/>
    <w:rsid w:val="00053F74"/>
    <w:rsid w:val="00054AA6"/>
    <w:rsid w:val="00056ABA"/>
    <w:rsid w:val="000573E1"/>
    <w:rsid w:val="0005765E"/>
    <w:rsid w:val="00057C02"/>
    <w:rsid w:val="000608DC"/>
    <w:rsid w:val="00060D17"/>
    <w:rsid w:val="00061286"/>
    <w:rsid w:val="0006208F"/>
    <w:rsid w:val="00063894"/>
    <w:rsid w:val="0006470F"/>
    <w:rsid w:val="00064C0C"/>
    <w:rsid w:val="00065096"/>
    <w:rsid w:val="000655D9"/>
    <w:rsid w:val="00065D78"/>
    <w:rsid w:val="0006674B"/>
    <w:rsid w:val="00066DE8"/>
    <w:rsid w:val="00066E36"/>
    <w:rsid w:val="00067204"/>
    <w:rsid w:val="0006761F"/>
    <w:rsid w:val="0007014C"/>
    <w:rsid w:val="00070E02"/>
    <w:rsid w:val="00072276"/>
    <w:rsid w:val="0007360F"/>
    <w:rsid w:val="000737D5"/>
    <w:rsid w:val="00073C16"/>
    <w:rsid w:val="000771C6"/>
    <w:rsid w:val="00077FB0"/>
    <w:rsid w:val="000803D8"/>
    <w:rsid w:val="000808B4"/>
    <w:rsid w:val="00080FAD"/>
    <w:rsid w:val="0008171B"/>
    <w:rsid w:val="00082359"/>
    <w:rsid w:val="000828FB"/>
    <w:rsid w:val="000831AA"/>
    <w:rsid w:val="000857D7"/>
    <w:rsid w:val="00085823"/>
    <w:rsid w:val="0008605E"/>
    <w:rsid w:val="00087900"/>
    <w:rsid w:val="00087B92"/>
    <w:rsid w:val="00090E5B"/>
    <w:rsid w:val="00091602"/>
    <w:rsid w:val="00091FE7"/>
    <w:rsid w:val="00093149"/>
    <w:rsid w:val="00093DBC"/>
    <w:rsid w:val="0009585F"/>
    <w:rsid w:val="00095CA5"/>
    <w:rsid w:val="00095E07"/>
    <w:rsid w:val="000975D5"/>
    <w:rsid w:val="000A0AF6"/>
    <w:rsid w:val="000A155C"/>
    <w:rsid w:val="000A207F"/>
    <w:rsid w:val="000A4094"/>
    <w:rsid w:val="000A4800"/>
    <w:rsid w:val="000A4943"/>
    <w:rsid w:val="000A5108"/>
    <w:rsid w:val="000A529B"/>
    <w:rsid w:val="000A550E"/>
    <w:rsid w:val="000A5AA4"/>
    <w:rsid w:val="000A5E0F"/>
    <w:rsid w:val="000A5E3E"/>
    <w:rsid w:val="000A6FD9"/>
    <w:rsid w:val="000A7450"/>
    <w:rsid w:val="000A774E"/>
    <w:rsid w:val="000A7F87"/>
    <w:rsid w:val="000B010F"/>
    <w:rsid w:val="000B01C2"/>
    <w:rsid w:val="000B02C4"/>
    <w:rsid w:val="000B0868"/>
    <w:rsid w:val="000B0DC0"/>
    <w:rsid w:val="000B0F7F"/>
    <w:rsid w:val="000B2450"/>
    <w:rsid w:val="000B4D18"/>
    <w:rsid w:val="000B6FC1"/>
    <w:rsid w:val="000B76CE"/>
    <w:rsid w:val="000B7981"/>
    <w:rsid w:val="000C0461"/>
    <w:rsid w:val="000C1275"/>
    <w:rsid w:val="000C2ADB"/>
    <w:rsid w:val="000C3176"/>
    <w:rsid w:val="000C383F"/>
    <w:rsid w:val="000C406F"/>
    <w:rsid w:val="000C6707"/>
    <w:rsid w:val="000C6FE0"/>
    <w:rsid w:val="000C7139"/>
    <w:rsid w:val="000D010D"/>
    <w:rsid w:val="000D0B79"/>
    <w:rsid w:val="000D18B8"/>
    <w:rsid w:val="000D18D3"/>
    <w:rsid w:val="000D2E4A"/>
    <w:rsid w:val="000D3813"/>
    <w:rsid w:val="000D3C04"/>
    <w:rsid w:val="000D3DC8"/>
    <w:rsid w:val="000D4CA6"/>
    <w:rsid w:val="000D5ACA"/>
    <w:rsid w:val="000D5C8D"/>
    <w:rsid w:val="000D647E"/>
    <w:rsid w:val="000D6A73"/>
    <w:rsid w:val="000D8BDC"/>
    <w:rsid w:val="000E00A9"/>
    <w:rsid w:val="000E2C15"/>
    <w:rsid w:val="000E3141"/>
    <w:rsid w:val="000E36E0"/>
    <w:rsid w:val="000E5613"/>
    <w:rsid w:val="000E6C9F"/>
    <w:rsid w:val="000E7484"/>
    <w:rsid w:val="000E7F89"/>
    <w:rsid w:val="000F482A"/>
    <w:rsid w:val="000F7FE9"/>
    <w:rsid w:val="00102BB2"/>
    <w:rsid w:val="00103B51"/>
    <w:rsid w:val="0010587C"/>
    <w:rsid w:val="00106289"/>
    <w:rsid w:val="00107E96"/>
    <w:rsid w:val="00112E68"/>
    <w:rsid w:val="001132AD"/>
    <w:rsid w:val="0011332E"/>
    <w:rsid w:val="00113C45"/>
    <w:rsid w:val="00113C59"/>
    <w:rsid w:val="0011555E"/>
    <w:rsid w:val="00115B71"/>
    <w:rsid w:val="001173EC"/>
    <w:rsid w:val="0011795F"/>
    <w:rsid w:val="00120C9B"/>
    <w:rsid w:val="00121161"/>
    <w:rsid w:val="00121D60"/>
    <w:rsid w:val="00122901"/>
    <w:rsid w:val="00122A05"/>
    <w:rsid w:val="0012331B"/>
    <w:rsid w:val="00123E41"/>
    <w:rsid w:val="001263A8"/>
    <w:rsid w:val="0012662B"/>
    <w:rsid w:val="00130331"/>
    <w:rsid w:val="0013064A"/>
    <w:rsid w:val="001309E0"/>
    <w:rsid w:val="0013392B"/>
    <w:rsid w:val="00134668"/>
    <w:rsid w:val="00134706"/>
    <w:rsid w:val="00134DDA"/>
    <w:rsid w:val="001353BE"/>
    <w:rsid w:val="00135467"/>
    <w:rsid w:val="00135850"/>
    <w:rsid w:val="00136845"/>
    <w:rsid w:val="00136A10"/>
    <w:rsid w:val="00137C49"/>
    <w:rsid w:val="0014011B"/>
    <w:rsid w:val="00140609"/>
    <w:rsid w:val="00141D48"/>
    <w:rsid w:val="0014269B"/>
    <w:rsid w:val="00143A1D"/>
    <w:rsid w:val="0014454F"/>
    <w:rsid w:val="001452A2"/>
    <w:rsid w:val="00146B7C"/>
    <w:rsid w:val="001500DD"/>
    <w:rsid w:val="00150296"/>
    <w:rsid w:val="0015200C"/>
    <w:rsid w:val="001527FF"/>
    <w:rsid w:val="00152A5B"/>
    <w:rsid w:val="001544F2"/>
    <w:rsid w:val="00155010"/>
    <w:rsid w:val="0015522B"/>
    <w:rsid w:val="0015616E"/>
    <w:rsid w:val="00156E25"/>
    <w:rsid w:val="00157528"/>
    <w:rsid w:val="00157953"/>
    <w:rsid w:val="001602A6"/>
    <w:rsid w:val="00160A92"/>
    <w:rsid w:val="00160AFB"/>
    <w:rsid w:val="001617E2"/>
    <w:rsid w:val="00161E49"/>
    <w:rsid w:val="00163136"/>
    <w:rsid w:val="00163DB2"/>
    <w:rsid w:val="00164CE5"/>
    <w:rsid w:val="00164E0C"/>
    <w:rsid w:val="00165473"/>
    <w:rsid w:val="00165C07"/>
    <w:rsid w:val="00165CF6"/>
    <w:rsid w:val="001709DC"/>
    <w:rsid w:val="001718AA"/>
    <w:rsid w:val="00171EC7"/>
    <w:rsid w:val="00172249"/>
    <w:rsid w:val="00172422"/>
    <w:rsid w:val="001736E7"/>
    <w:rsid w:val="00173BE4"/>
    <w:rsid w:val="00174A27"/>
    <w:rsid w:val="00175A18"/>
    <w:rsid w:val="00175D18"/>
    <w:rsid w:val="00175E06"/>
    <w:rsid w:val="001765A9"/>
    <w:rsid w:val="001765BC"/>
    <w:rsid w:val="00176A8B"/>
    <w:rsid w:val="00176D52"/>
    <w:rsid w:val="00176F09"/>
    <w:rsid w:val="0018140A"/>
    <w:rsid w:val="00182172"/>
    <w:rsid w:val="0018370E"/>
    <w:rsid w:val="001841CE"/>
    <w:rsid w:val="00185332"/>
    <w:rsid w:val="00185FFB"/>
    <w:rsid w:val="0018665E"/>
    <w:rsid w:val="00186780"/>
    <w:rsid w:val="00190559"/>
    <w:rsid w:val="001908B8"/>
    <w:rsid w:val="0019211E"/>
    <w:rsid w:val="001921E0"/>
    <w:rsid w:val="001921F1"/>
    <w:rsid w:val="00192E54"/>
    <w:rsid w:val="001938E4"/>
    <w:rsid w:val="00194337"/>
    <w:rsid w:val="0019472E"/>
    <w:rsid w:val="001952DF"/>
    <w:rsid w:val="001959A0"/>
    <w:rsid w:val="00195D80"/>
    <w:rsid w:val="00195E31"/>
    <w:rsid w:val="00196258"/>
    <w:rsid w:val="00196800"/>
    <w:rsid w:val="001968DE"/>
    <w:rsid w:val="00196AF7"/>
    <w:rsid w:val="001A0C95"/>
    <w:rsid w:val="001A0E07"/>
    <w:rsid w:val="001A117D"/>
    <w:rsid w:val="001A1327"/>
    <w:rsid w:val="001A14A7"/>
    <w:rsid w:val="001A1547"/>
    <w:rsid w:val="001A293A"/>
    <w:rsid w:val="001A2B18"/>
    <w:rsid w:val="001A2B8F"/>
    <w:rsid w:val="001A4D28"/>
    <w:rsid w:val="001A4D69"/>
    <w:rsid w:val="001A57F8"/>
    <w:rsid w:val="001A6A17"/>
    <w:rsid w:val="001A75DE"/>
    <w:rsid w:val="001B09DA"/>
    <w:rsid w:val="001B1424"/>
    <w:rsid w:val="001B1ACE"/>
    <w:rsid w:val="001B2481"/>
    <w:rsid w:val="001B2498"/>
    <w:rsid w:val="001B4DE8"/>
    <w:rsid w:val="001B55C9"/>
    <w:rsid w:val="001B575E"/>
    <w:rsid w:val="001B6139"/>
    <w:rsid w:val="001B7434"/>
    <w:rsid w:val="001C1202"/>
    <w:rsid w:val="001C1F6A"/>
    <w:rsid w:val="001C206F"/>
    <w:rsid w:val="001C260A"/>
    <w:rsid w:val="001C39C0"/>
    <w:rsid w:val="001C42D5"/>
    <w:rsid w:val="001C4378"/>
    <w:rsid w:val="001C5C79"/>
    <w:rsid w:val="001C64E1"/>
    <w:rsid w:val="001C6715"/>
    <w:rsid w:val="001D0045"/>
    <w:rsid w:val="001D0E34"/>
    <w:rsid w:val="001D1938"/>
    <w:rsid w:val="001D2B57"/>
    <w:rsid w:val="001D41AD"/>
    <w:rsid w:val="001D59B9"/>
    <w:rsid w:val="001D5CDB"/>
    <w:rsid w:val="001D6619"/>
    <w:rsid w:val="001D6CF9"/>
    <w:rsid w:val="001D6FFA"/>
    <w:rsid w:val="001D7C4F"/>
    <w:rsid w:val="001E1136"/>
    <w:rsid w:val="001E1812"/>
    <w:rsid w:val="001E2FBE"/>
    <w:rsid w:val="001E3585"/>
    <w:rsid w:val="001E45C0"/>
    <w:rsid w:val="001E4677"/>
    <w:rsid w:val="001E4857"/>
    <w:rsid w:val="001E4B73"/>
    <w:rsid w:val="001E4DE9"/>
    <w:rsid w:val="001E5582"/>
    <w:rsid w:val="001E583A"/>
    <w:rsid w:val="001E5BDE"/>
    <w:rsid w:val="001E5EFE"/>
    <w:rsid w:val="001E7740"/>
    <w:rsid w:val="001F0262"/>
    <w:rsid w:val="001F0B61"/>
    <w:rsid w:val="001F137C"/>
    <w:rsid w:val="001F1AF3"/>
    <w:rsid w:val="001F32C0"/>
    <w:rsid w:val="001F3444"/>
    <w:rsid w:val="001F3B6C"/>
    <w:rsid w:val="001F3C1F"/>
    <w:rsid w:val="001F6BC0"/>
    <w:rsid w:val="001F6ED9"/>
    <w:rsid w:val="002008DB"/>
    <w:rsid w:val="002033C4"/>
    <w:rsid w:val="00203F8F"/>
    <w:rsid w:val="0020474B"/>
    <w:rsid w:val="002051A3"/>
    <w:rsid w:val="002051F7"/>
    <w:rsid w:val="00205B72"/>
    <w:rsid w:val="00206288"/>
    <w:rsid w:val="002062BD"/>
    <w:rsid w:val="002062EF"/>
    <w:rsid w:val="002070C5"/>
    <w:rsid w:val="00207771"/>
    <w:rsid w:val="00207E6A"/>
    <w:rsid w:val="00210233"/>
    <w:rsid w:val="002106FF"/>
    <w:rsid w:val="002119E5"/>
    <w:rsid w:val="0021329B"/>
    <w:rsid w:val="002141E3"/>
    <w:rsid w:val="00215818"/>
    <w:rsid w:val="0021716C"/>
    <w:rsid w:val="00217582"/>
    <w:rsid w:val="00217631"/>
    <w:rsid w:val="00217D74"/>
    <w:rsid w:val="0022067D"/>
    <w:rsid w:val="00220805"/>
    <w:rsid w:val="00221835"/>
    <w:rsid w:val="00224430"/>
    <w:rsid w:val="00224BB5"/>
    <w:rsid w:val="00224C91"/>
    <w:rsid w:val="002252DF"/>
    <w:rsid w:val="00225BCA"/>
    <w:rsid w:val="00230EEC"/>
    <w:rsid w:val="00232A00"/>
    <w:rsid w:val="00232DCD"/>
    <w:rsid w:val="00233C0E"/>
    <w:rsid w:val="00233CCD"/>
    <w:rsid w:val="00234FBA"/>
    <w:rsid w:val="00235054"/>
    <w:rsid w:val="00235DBC"/>
    <w:rsid w:val="00236049"/>
    <w:rsid w:val="00236058"/>
    <w:rsid w:val="0023694F"/>
    <w:rsid w:val="00237454"/>
    <w:rsid w:val="00241560"/>
    <w:rsid w:val="00241EB8"/>
    <w:rsid w:val="00242EAC"/>
    <w:rsid w:val="00243238"/>
    <w:rsid w:val="00244A60"/>
    <w:rsid w:val="00245A65"/>
    <w:rsid w:val="0024694C"/>
    <w:rsid w:val="00246B2A"/>
    <w:rsid w:val="0024749A"/>
    <w:rsid w:val="00247A35"/>
    <w:rsid w:val="00250D63"/>
    <w:rsid w:val="00250DB2"/>
    <w:rsid w:val="00251840"/>
    <w:rsid w:val="00252331"/>
    <w:rsid w:val="0025244E"/>
    <w:rsid w:val="00253D12"/>
    <w:rsid w:val="002559B6"/>
    <w:rsid w:val="00256B2A"/>
    <w:rsid w:val="0025707B"/>
    <w:rsid w:val="00257380"/>
    <w:rsid w:val="00257801"/>
    <w:rsid w:val="0026032D"/>
    <w:rsid w:val="00260FF7"/>
    <w:rsid w:val="00261859"/>
    <w:rsid w:val="00261B50"/>
    <w:rsid w:val="0026268B"/>
    <w:rsid w:val="00262FDE"/>
    <w:rsid w:val="00263718"/>
    <w:rsid w:val="00263AF0"/>
    <w:rsid w:val="002643ED"/>
    <w:rsid w:val="0026452C"/>
    <w:rsid w:val="0026461A"/>
    <w:rsid w:val="00264FD7"/>
    <w:rsid w:val="002652E9"/>
    <w:rsid w:val="00265B7E"/>
    <w:rsid w:val="00266E81"/>
    <w:rsid w:val="00267DF1"/>
    <w:rsid w:val="00271C80"/>
    <w:rsid w:val="002727DD"/>
    <w:rsid w:val="00276CA1"/>
    <w:rsid w:val="00277E3C"/>
    <w:rsid w:val="00277F11"/>
    <w:rsid w:val="00280747"/>
    <w:rsid w:val="00280E8B"/>
    <w:rsid w:val="00281C95"/>
    <w:rsid w:val="00282C1E"/>
    <w:rsid w:val="002834F4"/>
    <w:rsid w:val="00283EB3"/>
    <w:rsid w:val="00283EC6"/>
    <w:rsid w:val="00285D03"/>
    <w:rsid w:val="00286706"/>
    <w:rsid w:val="00286AE3"/>
    <w:rsid w:val="00286E09"/>
    <w:rsid w:val="00287B36"/>
    <w:rsid w:val="00291FEF"/>
    <w:rsid w:val="002925A3"/>
    <w:rsid w:val="00292994"/>
    <w:rsid w:val="002934F6"/>
    <w:rsid w:val="00296A58"/>
    <w:rsid w:val="00297990"/>
    <w:rsid w:val="002A0A6D"/>
    <w:rsid w:val="002A15BA"/>
    <w:rsid w:val="002A1BB0"/>
    <w:rsid w:val="002A62BD"/>
    <w:rsid w:val="002A6741"/>
    <w:rsid w:val="002A699C"/>
    <w:rsid w:val="002A6FBE"/>
    <w:rsid w:val="002A7852"/>
    <w:rsid w:val="002B07AA"/>
    <w:rsid w:val="002B0D5A"/>
    <w:rsid w:val="002B1ACB"/>
    <w:rsid w:val="002B2767"/>
    <w:rsid w:val="002B2A62"/>
    <w:rsid w:val="002B3214"/>
    <w:rsid w:val="002B3C25"/>
    <w:rsid w:val="002B5250"/>
    <w:rsid w:val="002B537D"/>
    <w:rsid w:val="002B5B67"/>
    <w:rsid w:val="002B5CA7"/>
    <w:rsid w:val="002B5D5F"/>
    <w:rsid w:val="002B6005"/>
    <w:rsid w:val="002B7F5F"/>
    <w:rsid w:val="002C185D"/>
    <w:rsid w:val="002C2F6C"/>
    <w:rsid w:val="002C44FE"/>
    <w:rsid w:val="002C46D3"/>
    <w:rsid w:val="002C53A1"/>
    <w:rsid w:val="002C53B4"/>
    <w:rsid w:val="002C5A0E"/>
    <w:rsid w:val="002C72BB"/>
    <w:rsid w:val="002C7830"/>
    <w:rsid w:val="002D096A"/>
    <w:rsid w:val="002D0C5C"/>
    <w:rsid w:val="002D162F"/>
    <w:rsid w:val="002D176E"/>
    <w:rsid w:val="002D1E02"/>
    <w:rsid w:val="002D211D"/>
    <w:rsid w:val="002D2972"/>
    <w:rsid w:val="002D37BB"/>
    <w:rsid w:val="002D4D57"/>
    <w:rsid w:val="002D4F36"/>
    <w:rsid w:val="002D65E2"/>
    <w:rsid w:val="002D6E01"/>
    <w:rsid w:val="002D79A9"/>
    <w:rsid w:val="002D79E2"/>
    <w:rsid w:val="002D7E2E"/>
    <w:rsid w:val="002E068B"/>
    <w:rsid w:val="002E1821"/>
    <w:rsid w:val="002E2410"/>
    <w:rsid w:val="002E44AB"/>
    <w:rsid w:val="002E71CE"/>
    <w:rsid w:val="002E7B67"/>
    <w:rsid w:val="002F1551"/>
    <w:rsid w:val="002F1BBE"/>
    <w:rsid w:val="002F23AC"/>
    <w:rsid w:val="002F2E13"/>
    <w:rsid w:val="002F351D"/>
    <w:rsid w:val="002F4533"/>
    <w:rsid w:val="002F4D32"/>
    <w:rsid w:val="002F4D7E"/>
    <w:rsid w:val="002F5318"/>
    <w:rsid w:val="002F79E7"/>
    <w:rsid w:val="002F7F7D"/>
    <w:rsid w:val="0030127C"/>
    <w:rsid w:val="00301551"/>
    <w:rsid w:val="00302EE2"/>
    <w:rsid w:val="0030334B"/>
    <w:rsid w:val="00305D37"/>
    <w:rsid w:val="0030717B"/>
    <w:rsid w:val="003104DD"/>
    <w:rsid w:val="0031215F"/>
    <w:rsid w:val="00313D6C"/>
    <w:rsid w:val="00316156"/>
    <w:rsid w:val="0031665B"/>
    <w:rsid w:val="003171DE"/>
    <w:rsid w:val="003203D4"/>
    <w:rsid w:val="00320BE2"/>
    <w:rsid w:val="00321DC3"/>
    <w:rsid w:val="0032201B"/>
    <w:rsid w:val="0032210A"/>
    <w:rsid w:val="00322A32"/>
    <w:rsid w:val="003236D5"/>
    <w:rsid w:val="00324491"/>
    <w:rsid w:val="0032540F"/>
    <w:rsid w:val="00327934"/>
    <w:rsid w:val="00327D1B"/>
    <w:rsid w:val="00327E8F"/>
    <w:rsid w:val="00327F0C"/>
    <w:rsid w:val="00331F95"/>
    <w:rsid w:val="00332D2A"/>
    <w:rsid w:val="00332FD9"/>
    <w:rsid w:val="00333F35"/>
    <w:rsid w:val="003348C6"/>
    <w:rsid w:val="0033543D"/>
    <w:rsid w:val="003375A8"/>
    <w:rsid w:val="00341530"/>
    <w:rsid w:val="003418A5"/>
    <w:rsid w:val="003431B0"/>
    <w:rsid w:val="00345860"/>
    <w:rsid w:val="00346155"/>
    <w:rsid w:val="00347D80"/>
    <w:rsid w:val="00350BA5"/>
    <w:rsid w:val="003523A5"/>
    <w:rsid w:val="003539C9"/>
    <w:rsid w:val="00355F69"/>
    <w:rsid w:val="00356F33"/>
    <w:rsid w:val="00360C8D"/>
    <w:rsid w:val="003620B8"/>
    <w:rsid w:val="00362927"/>
    <w:rsid w:val="003645AB"/>
    <w:rsid w:val="00364B90"/>
    <w:rsid w:val="00364CAA"/>
    <w:rsid w:val="00366869"/>
    <w:rsid w:val="00366AB8"/>
    <w:rsid w:val="00366B3E"/>
    <w:rsid w:val="00367812"/>
    <w:rsid w:val="00367E49"/>
    <w:rsid w:val="00370443"/>
    <w:rsid w:val="00373126"/>
    <w:rsid w:val="0037390A"/>
    <w:rsid w:val="00374134"/>
    <w:rsid w:val="00375CE3"/>
    <w:rsid w:val="003766D1"/>
    <w:rsid w:val="00376BD2"/>
    <w:rsid w:val="00377A3E"/>
    <w:rsid w:val="00380BD5"/>
    <w:rsid w:val="00381086"/>
    <w:rsid w:val="0038144B"/>
    <w:rsid w:val="003847CB"/>
    <w:rsid w:val="00385543"/>
    <w:rsid w:val="00390576"/>
    <w:rsid w:val="0039061F"/>
    <w:rsid w:val="00390EEB"/>
    <w:rsid w:val="003925D3"/>
    <w:rsid w:val="00392C9C"/>
    <w:rsid w:val="0039317C"/>
    <w:rsid w:val="00394BD2"/>
    <w:rsid w:val="00394DD4"/>
    <w:rsid w:val="00395AD9"/>
    <w:rsid w:val="00395BD9"/>
    <w:rsid w:val="00396CA5"/>
    <w:rsid w:val="003970BD"/>
    <w:rsid w:val="00397D72"/>
    <w:rsid w:val="003A06D1"/>
    <w:rsid w:val="003A1A33"/>
    <w:rsid w:val="003A2088"/>
    <w:rsid w:val="003A252A"/>
    <w:rsid w:val="003A3529"/>
    <w:rsid w:val="003A3D4C"/>
    <w:rsid w:val="003A3EFA"/>
    <w:rsid w:val="003A4239"/>
    <w:rsid w:val="003A4AE9"/>
    <w:rsid w:val="003A654C"/>
    <w:rsid w:val="003B3249"/>
    <w:rsid w:val="003B3815"/>
    <w:rsid w:val="003B3C1F"/>
    <w:rsid w:val="003B42A0"/>
    <w:rsid w:val="003B5186"/>
    <w:rsid w:val="003B575D"/>
    <w:rsid w:val="003B7B7D"/>
    <w:rsid w:val="003C0340"/>
    <w:rsid w:val="003C11C7"/>
    <w:rsid w:val="003C2256"/>
    <w:rsid w:val="003C3EFD"/>
    <w:rsid w:val="003C4B25"/>
    <w:rsid w:val="003C6013"/>
    <w:rsid w:val="003C6DBB"/>
    <w:rsid w:val="003C7557"/>
    <w:rsid w:val="003D1C23"/>
    <w:rsid w:val="003D226B"/>
    <w:rsid w:val="003D2993"/>
    <w:rsid w:val="003D6EC5"/>
    <w:rsid w:val="003D77DB"/>
    <w:rsid w:val="003D79F1"/>
    <w:rsid w:val="003E038D"/>
    <w:rsid w:val="003E047B"/>
    <w:rsid w:val="003E1D5D"/>
    <w:rsid w:val="003E2355"/>
    <w:rsid w:val="003E52D7"/>
    <w:rsid w:val="003E7D8E"/>
    <w:rsid w:val="003F10AD"/>
    <w:rsid w:val="003F189F"/>
    <w:rsid w:val="003F19E7"/>
    <w:rsid w:val="003F2ED7"/>
    <w:rsid w:val="003F56F7"/>
    <w:rsid w:val="003F5DA0"/>
    <w:rsid w:val="003F61BF"/>
    <w:rsid w:val="003F733D"/>
    <w:rsid w:val="003F77C7"/>
    <w:rsid w:val="0040050D"/>
    <w:rsid w:val="00400732"/>
    <w:rsid w:val="004007FA"/>
    <w:rsid w:val="004009E5"/>
    <w:rsid w:val="00400F95"/>
    <w:rsid w:val="00400FE7"/>
    <w:rsid w:val="0040211F"/>
    <w:rsid w:val="00403BE9"/>
    <w:rsid w:val="0040477D"/>
    <w:rsid w:val="00406AB4"/>
    <w:rsid w:val="00406B38"/>
    <w:rsid w:val="00410AC0"/>
    <w:rsid w:val="004124E3"/>
    <w:rsid w:val="00412BA2"/>
    <w:rsid w:val="00413F85"/>
    <w:rsid w:val="004142DA"/>
    <w:rsid w:val="0041432B"/>
    <w:rsid w:val="004147EA"/>
    <w:rsid w:val="00414D26"/>
    <w:rsid w:val="004154E7"/>
    <w:rsid w:val="00421794"/>
    <w:rsid w:val="004222E1"/>
    <w:rsid w:val="004223BD"/>
    <w:rsid w:val="00422F07"/>
    <w:rsid w:val="00423161"/>
    <w:rsid w:val="004237E0"/>
    <w:rsid w:val="004253F2"/>
    <w:rsid w:val="004254C6"/>
    <w:rsid w:val="00425743"/>
    <w:rsid w:val="00431FF8"/>
    <w:rsid w:val="00432426"/>
    <w:rsid w:val="00432C77"/>
    <w:rsid w:val="0043481D"/>
    <w:rsid w:val="004351C0"/>
    <w:rsid w:val="00435597"/>
    <w:rsid w:val="004376FC"/>
    <w:rsid w:val="00441242"/>
    <w:rsid w:val="00442FAA"/>
    <w:rsid w:val="0044423E"/>
    <w:rsid w:val="0044450C"/>
    <w:rsid w:val="00445464"/>
    <w:rsid w:val="00445ADB"/>
    <w:rsid w:val="00447E40"/>
    <w:rsid w:val="00450AD2"/>
    <w:rsid w:val="00450D9E"/>
    <w:rsid w:val="00454E5A"/>
    <w:rsid w:val="00454EFC"/>
    <w:rsid w:val="00454F27"/>
    <w:rsid w:val="00456B1D"/>
    <w:rsid w:val="004622D5"/>
    <w:rsid w:val="0046242D"/>
    <w:rsid w:val="00462534"/>
    <w:rsid w:val="004626D3"/>
    <w:rsid w:val="00463159"/>
    <w:rsid w:val="004635F3"/>
    <w:rsid w:val="004647F6"/>
    <w:rsid w:val="00465857"/>
    <w:rsid w:val="0046618E"/>
    <w:rsid w:val="00467BA7"/>
    <w:rsid w:val="00467D59"/>
    <w:rsid w:val="00467F92"/>
    <w:rsid w:val="004705B2"/>
    <w:rsid w:val="0047294A"/>
    <w:rsid w:val="00472E09"/>
    <w:rsid w:val="00472F90"/>
    <w:rsid w:val="00473636"/>
    <w:rsid w:val="004736E0"/>
    <w:rsid w:val="004746A9"/>
    <w:rsid w:val="00474A7B"/>
    <w:rsid w:val="00475119"/>
    <w:rsid w:val="00475158"/>
    <w:rsid w:val="004752DF"/>
    <w:rsid w:val="00475713"/>
    <w:rsid w:val="00475B8C"/>
    <w:rsid w:val="00475E13"/>
    <w:rsid w:val="0047636E"/>
    <w:rsid w:val="00476612"/>
    <w:rsid w:val="0048051B"/>
    <w:rsid w:val="004817D8"/>
    <w:rsid w:val="00481F23"/>
    <w:rsid w:val="004835AB"/>
    <w:rsid w:val="00483666"/>
    <w:rsid w:val="00484AE6"/>
    <w:rsid w:val="00486444"/>
    <w:rsid w:val="004878AA"/>
    <w:rsid w:val="004901B2"/>
    <w:rsid w:val="004928B8"/>
    <w:rsid w:val="00493C15"/>
    <w:rsid w:val="00493FBE"/>
    <w:rsid w:val="004952D8"/>
    <w:rsid w:val="00495DE0"/>
    <w:rsid w:val="0049737B"/>
    <w:rsid w:val="00497FA7"/>
    <w:rsid w:val="004A2AC0"/>
    <w:rsid w:val="004A3D86"/>
    <w:rsid w:val="004A46ED"/>
    <w:rsid w:val="004A4938"/>
    <w:rsid w:val="004A6D8C"/>
    <w:rsid w:val="004A76D5"/>
    <w:rsid w:val="004B0FF5"/>
    <w:rsid w:val="004B298D"/>
    <w:rsid w:val="004B2D81"/>
    <w:rsid w:val="004B4146"/>
    <w:rsid w:val="004B63FC"/>
    <w:rsid w:val="004B6F88"/>
    <w:rsid w:val="004B7F3C"/>
    <w:rsid w:val="004C18CE"/>
    <w:rsid w:val="004C26EF"/>
    <w:rsid w:val="004C5485"/>
    <w:rsid w:val="004D0E37"/>
    <w:rsid w:val="004D0E66"/>
    <w:rsid w:val="004D205F"/>
    <w:rsid w:val="004D266D"/>
    <w:rsid w:val="004D39C1"/>
    <w:rsid w:val="004D4A54"/>
    <w:rsid w:val="004D4A95"/>
    <w:rsid w:val="004D57D7"/>
    <w:rsid w:val="004D5D57"/>
    <w:rsid w:val="004D5D6F"/>
    <w:rsid w:val="004D725E"/>
    <w:rsid w:val="004E231C"/>
    <w:rsid w:val="004E3161"/>
    <w:rsid w:val="004E4C7A"/>
    <w:rsid w:val="004E6B3B"/>
    <w:rsid w:val="004E6F6D"/>
    <w:rsid w:val="004F2B67"/>
    <w:rsid w:val="004F2D45"/>
    <w:rsid w:val="004F2DA1"/>
    <w:rsid w:val="004F4829"/>
    <w:rsid w:val="004F5540"/>
    <w:rsid w:val="004F637D"/>
    <w:rsid w:val="004F66A6"/>
    <w:rsid w:val="004F6C4B"/>
    <w:rsid w:val="004F6F2C"/>
    <w:rsid w:val="004F7137"/>
    <w:rsid w:val="0050097B"/>
    <w:rsid w:val="00501691"/>
    <w:rsid w:val="00501EA0"/>
    <w:rsid w:val="00503439"/>
    <w:rsid w:val="00503D89"/>
    <w:rsid w:val="00504A09"/>
    <w:rsid w:val="00504B48"/>
    <w:rsid w:val="005052BE"/>
    <w:rsid w:val="00505E5E"/>
    <w:rsid w:val="00507315"/>
    <w:rsid w:val="0050732A"/>
    <w:rsid w:val="005079DF"/>
    <w:rsid w:val="0051214F"/>
    <w:rsid w:val="00513BC3"/>
    <w:rsid w:val="0051442A"/>
    <w:rsid w:val="005163C1"/>
    <w:rsid w:val="0051729D"/>
    <w:rsid w:val="00517A0B"/>
    <w:rsid w:val="00520C84"/>
    <w:rsid w:val="005225D6"/>
    <w:rsid w:val="005232BA"/>
    <w:rsid w:val="0052378E"/>
    <w:rsid w:val="005240D5"/>
    <w:rsid w:val="005259FE"/>
    <w:rsid w:val="00526E25"/>
    <w:rsid w:val="0052724E"/>
    <w:rsid w:val="005341D4"/>
    <w:rsid w:val="0053445C"/>
    <w:rsid w:val="00535782"/>
    <w:rsid w:val="005365CF"/>
    <w:rsid w:val="005373BD"/>
    <w:rsid w:val="005378D0"/>
    <w:rsid w:val="00537F13"/>
    <w:rsid w:val="00540754"/>
    <w:rsid w:val="00541343"/>
    <w:rsid w:val="00541E0A"/>
    <w:rsid w:val="005425FA"/>
    <w:rsid w:val="00542771"/>
    <w:rsid w:val="00542779"/>
    <w:rsid w:val="00542D9D"/>
    <w:rsid w:val="00542EC6"/>
    <w:rsid w:val="00543027"/>
    <w:rsid w:val="0054349D"/>
    <w:rsid w:val="00543918"/>
    <w:rsid w:val="00543920"/>
    <w:rsid w:val="00543B32"/>
    <w:rsid w:val="00544187"/>
    <w:rsid w:val="005446A4"/>
    <w:rsid w:val="005452B8"/>
    <w:rsid w:val="00545A0C"/>
    <w:rsid w:val="00546577"/>
    <w:rsid w:val="00546EF1"/>
    <w:rsid w:val="005501F5"/>
    <w:rsid w:val="00550E0E"/>
    <w:rsid w:val="00551167"/>
    <w:rsid w:val="005511AD"/>
    <w:rsid w:val="00551A63"/>
    <w:rsid w:val="005523FF"/>
    <w:rsid w:val="0055369D"/>
    <w:rsid w:val="00553D4B"/>
    <w:rsid w:val="00553DC1"/>
    <w:rsid w:val="005606C9"/>
    <w:rsid w:val="00561727"/>
    <w:rsid w:val="00561CD5"/>
    <w:rsid w:val="005626EA"/>
    <w:rsid w:val="00562CE7"/>
    <w:rsid w:val="00563228"/>
    <w:rsid w:val="00565027"/>
    <w:rsid w:val="00565386"/>
    <w:rsid w:val="00565BDF"/>
    <w:rsid w:val="005706F5"/>
    <w:rsid w:val="005724AA"/>
    <w:rsid w:val="00572827"/>
    <w:rsid w:val="005736A6"/>
    <w:rsid w:val="00573716"/>
    <w:rsid w:val="005742D9"/>
    <w:rsid w:val="005754CF"/>
    <w:rsid w:val="00575653"/>
    <w:rsid w:val="00575941"/>
    <w:rsid w:val="00575C8F"/>
    <w:rsid w:val="00577EF6"/>
    <w:rsid w:val="00581196"/>
    <w:rsid w:val="005811A3"/>
    <w:rsid w:val="00581A91"/>
    <w:rsid w:val="00581B37"/>
    <w:rsid w:val="00583761"/>
    <w:rsid w:val="00584540"/>
    <w:rsid w:val="005845E7"/>
    <w:rsid w:val="00584750"/>
    <w:rsid w:val="0058493D"/>
    <w:rsid w:val="0058520B"/>
    <w:rsid w:val="00586318"/>
    <w:rsid w:val="005868B6"/>
    <w:rsid w:val="00586D0F"/>
    <w:rsid w:val="005904A3"/>
    <w:rsid w:val="0059096B"/>
    <w:rsid w:val="00590E93"/>
    <w:rsid w:val="00593E7F"/>
    <w:rsid w:val="00593F74"/>
    <w:rsid w:val="00594996"/>
    <w:rsid w:val="005962B1"/>
    <w:rsid w:val="0059714A"/>
    <w:rsid w:val="005A12DA"/>
    <w:rsid w:val="005A193B"/>
    <w:rsid w:val="005A1C5E"/>
    <w:rsid w:val="005A40C4"/>
    <w:rsid w:val="005A4905"/>
    <w:rsid w:val="005A57DE"/>
    <w:rsid w:val="005A6F38"/>
    <w:rsid w:val="005A6F4F"/>
    <w:rsid w:val="005B1024"/>
    <w:rsid w:val="005B4B5E"/>
    <w:rsid w:val="005B5410"/>
    <w:rsid w:val="005B5E8E"/>
    <w:rsid w:val="005C0E26"/>
    <w:rsid w:val="005C0E80"/>
    <w:rsid w:val="005C1658"/>
    <w:rsid w:val="005C242F"/>
    <w:rsid w:val="005C2F2F"/>
    <w:rsid w:val="005C3B79"/>
    <w:rsid w:val="005C43C9"/>
    <w:rsid w:val="005C473F"/>
    <w:rsid w:val="005C5C31"/>
    <w:rsid w:val="005D2063"/>
    <w:rsid w:val="005D2270"/>
    <w:rsid w:val="005D27EC"/>
    <w:rsid w:val="005D3563"/>
    <w:rsid w:val="005D3EBC"/>
    <w:rsid w:val="005D45EA"/>
    <w:rsid w:val="005D492D"/>
    <w:rsid w:val="005D4ED1"/>
    <w:rsid w:val="005D4EE6"/>
    <w:rsid w:val="005D5B88"/>
    <w:rsid w:val="005D6F2C"/>
    <w:rsid w:val="005D74A0"/>
    <w:rsid w:val="005D7527"/>
    <w:rsid w:val="005D77B5"/>
    <w:rsid w:val="005E073E"/>
    <w:rsid w:val="005E0F50"/>
    <w:rsid w:val="005E13E5"/>
    <w:rsid w:val="005E36E8"/>
    <w:rsid w:val="005E5025"/>
    <w:rsid w:val="005E5717"/>
    <w:rsid w:val="005E5ADD"/>
    <w:rsid w:val="005E62F9"/>
    <w:rsid w:val="005E6DF8"/>
    <w:rsid w:val="005E79D2"/>
    <w:rsid w:val="005E7E52"/>
    <w:rsid w:val="005F0D2A"/>
    <w:rsid w:val="005F1BE5"/>
    <w:rsid w:val="005F1CB4"/>
    <w:rsid w:val="005F4462"/>
    <w:rsid w:val="005F528F"/>
    <w:rsid w:val="005F6661"/>
    <w:rsid w:val="005F685E"/>
    <w:rsid w:val="00600233"/>
    <w:rsid w:val="00600F1F"/>
    <w:rsid w:val="00601D6A"/>
    <w:rsid w:val="00602148"/>
    <w:rsid w:val="0060266E"/>
    <w:rsid w:val="0060560A"/>
    <w:rsid w:val="0060642A"/>
    <w:rsid w:val="006064C9"/>
    <w:rsid w:val="00615006"/>
    <w:rsid w:val="00616D99"/>
    <w:rsid w:val="0062160C"/>
    <w:rsid w:val="006216B1"/>
    <w:rsid w:val="00621992"/>
    <w:rsid w:val="00621BD9"/>
    <w:rsid w:val="006220E2"/>
    <w:rsid w:val="00622884"/>
    <w:rsid w:val="0062289A"/>
    <w:rsid w:val="006231D0"/>
    <w:rsid w:val="006237BA"/>
    <w:rsid w:val="00625E24"/>
    <w:rsid w:val="006278C9"/>
    <w:rsid w:val="00630685"/>
    <w:rsid w:val="00631A6F"/>
    <w:rsid w:val="00631CF3"/>
    <w:rsid w:val="006322E1"/>
    <w:rsid w:val="006322E6"/>
    <w:rsid w:val="00633136"/>
    <w:rsid w:val="006335EB"/>
    <w:rsid w:val="006339EB"/>
    <w:rsid w:val="0063410F"/>
    <w:rsid w:val="006343E3"/>
    <w:rsid w:val="00634E0D"/>
    <w:rsid w:val="00635BEA"/>
    <w:rsid w:val="006369A7"/>
    <w:rsid w:val="00637327"/>
    <w:rsid w:val="006375A6"/>
    <w:rsid w:val="00641454"/>
    <w:rsid w:val="00643ECD"/>
    <w:rsid w:val="006442FF"/>
    <w:rsid w:val="00647F08"/>
    <w:rsid w:val="00651064"/>
    <w:rsid w:val="006524DB"/>
    <w:rsid w:val="00652B57"/>
    <w:rsid w:val="006539AA"/>
    <w:rsid w:val="00655183"/>
    <w:rsid w:val="006552AB"/>
    <w:rsid w:val="0065590D"/>
    <w:rsid w:val="00657B1D"/>
    <w:rsid w:val="006603F5"/>
    <w:rsid w:val="006605D6"/>
    <w:rsid w:val="00660A2E"/>
    <w:rsid w:val="0066576C"/>
    <w:rsid w:val="006657A9"/>
    <w:rsid w:val="00666599"/>
    <w:rsid w:val="006670DB"/>
    <w:rsid w:val="006671A4"/>
    <w:rsid w:val="00670F34"/>
    <w:rsid w:val="00671587"/>
    <w:rsid w:val="00672079"/>
    <w:rsid w:val="00672B28"/>
    <w:rsid w:val="00672E71"/>
    <w:rsid w:val="00673350"/>
    <w:rsid w:val="006736E6"/>
    <w:rsid w:val="00681890"/>
    <w:rsid w:val="006823CA"/>
    <w:rsid w:val="00682E17"/>
    <w:rsid w:val="006835A1"/>
    <w:rsid w:val="00685E62"/>
    <w:rsid w:val="00687704"/>
    <w:rsid w:val="00692B53"/>
    <w:rsid w:val="0069368C"/>
    <w:rsid w:val="00696208"/>
    <w:rsid w:val="00696C31"/>
    <w:rsid w:val="00697173"/>
    <w:rsid w:val="006A1001"/>
    <w:rsid w:val="006A1764"/>
    <w:rsid w:val="006A1FCE"/>
    <w:rsid w:val="006A33CC"/>
    <w:rsid w:val="006A3DF2"/>
    <w:rsid w:val="006A7B4D"/>
    <w:rsid w:val="006B0503"/>
    <w:rsid w:val="006B1A04"/>
    <w:rsid w:val="006B1FCA"/>
    <w:rsid w:val="006B277F"/>
    <w:rsid w:val="006B5116"/>
    <w:rsid w:val="006B6D91"/>
    <w:rsid w:val="006B7B53"/>
    <w:rsid w:val="006C0060"/>
    <w:rsid w:val="006C08A7"/>
    <w:rsid w:val="006C1E78"/>
    <w:rsid w:val="006C36E8"/>
    <w:rsid w:val="006C5BC7"/>
    <w:rsid w:val="006C649F"/>
    <w:rsid w:val="006C689E"/>
    <w:rsid w:val="006C6A42"/>
    <w:rsid w:val="006C6C94"/>
    <w:rsid w:val="006C7BDA"/>
    <w:rsid w:val="006D065D"/>
    <w:rsid w:val="006D0DC9"/>
    <w:rsid w:val="006D1FEC"/>
    <w:rsid w:val="006D2674"/>
    <w:rsid w:val="006D2AC7"/>
    <w:rsid w:val="006D305E"/>
    <w:rsid w:val="006D3646"/>
    <w:rsid w:val="006D4635"/>
    <w:rsid w:val="006D4F6D"/>
    <w:rsid w:val="006D5F9B"/>
    <w:rsid w:val="006D7AF7"/>
    <w:rsid w:val="006E0843"/>
    <w:rsid w:val="006E0C68"/>
    <w:rsid w:val="006E0F5B"/>
    <w:rsid w:val="006E224A"/>
    <w:rsid w:val="006E52CB"/>
    <w:rsid w:val="006E5594"/>
    <w:rsid w:val="006E5DF7"/>
    <w:rsid w:val="006F0C1B"/>
    <w:rsid w:val="006F170A"/>
    <w:rsid w:val="006F21B3"/>
    <w:rsid w:val="006F2932"/>
    <w:rsid w:val="006F2D28"/>
    <w:rsid w:val="006F3063"/>
    <w:rsid w:val="006F4132"/>
    <w:rsid w:val="006F484C"/>
    <w:rsid w:val="006F62C0"/>
    <w:rsid w:val="006F650D"/>
    <w:rsid w:val="0070165F"/>
    <w:rsid w:val="00701C4E"/>
    <w:rsid w:val="00701FC8"/>
    <w:rsid w:val="007046AA"/>
    <w:rsid w:val="00705946"/>
    <w:rsid w:val="00706F32"/>
    <w:rsid w:val="007073E8"/>
    <w:rsid w:val="00712949"/>
    <w:rsid w:val="00712DE1"/>
    <w:rsid w:val="0071360A"/>
    <w:rsid w:val="00713E20"/>
    <w:rsid w:val="00714AD3"/>
    <w:rsid w:val="00714ADD"/>
    <w:rsid w:val="00714FEB"/>
    <w:rsid w:val="007151A8"/>
    <w:rsid w:val="00720159"/>
    <w:rsid w:val="007213E7"/>
    <w:rsid w:val="00721ACE"/>
    <w:rsid w:val="00721DA2"/>
    <w:rsid w:val="007237C1"/>
    <w:rsid w:val="00723B81"/>
    <w:rsid w:val="007244CA"/>
    <w:rsid w:val="0072499C"/>
    <w:rsid w:val="00725246"/>
    <w:rsid w:val="00725C65"/>
    <w:rsid w:val="00726D44"/>
    <w:rsid w:val="00727A73"/>
    <w:rsid w:val="00730DDA"/>
    <w:rsid w:val="007318D5"/>
    <w:rsid w:val="00734BC6"/>
    <w:rsid w:val="007352BF"/>
    <w:rsid w:val="00736546"/>
    <w:rsid w:val="00736597"/>
    <w:rsid w:val="00737F35"/>
    <w:rsid w:val="007404FA"/>
    <w:rsid w:val="00740851"/>
    <w:rsid w:val="00740FB8"/>
    <w:rsid w:val="00741616"/>
    <w:rsid w:val="00744A51"/>
    <w:rsid w:val="00744F1C"/>
    <w:rsid w:val="00745CEE"/>
    <w:rsid w:val="0074649C"/>
    <w:rsid w:val="00750D52"/>
    <w:rsid w:val="00751B77"/>
    <w:rsid w:val="00751FEC"/>
    <w:rsid w:val="00752CF1"/>
    <w:rsid w:val="00752FBF"/>
    <w:rsid w:val="00754A7E"/>
    <w:rsid w:val="00754D49"/>
    <w:rsid w:val="00755EAB"/>
    <w:rsid w:val="007560C5"/>
    <w:rsid w:val="00756E63"/>
    <w:rsid w:val="00757014"/>
    <w:rsid w:val="0075791A"/>
    <w:rsid w:val="00760243"/>
    <w:rsid w:val="0076059B"/>
    <w:rsid w:val="00760659"/>
    <w:rsid w:val="00760B42"/>
    <w:rsid w:val="007610B6"/>
    <w:rsid w:val="007627CE"/>
    <w:rsid w:val="00762A6C"/>
    <w:rsid w:val="00762E7C"/>
    <w:rsid w:val="00763520"/>
    <w:rsid w:val="007645F0"/>
    <w:rsid w:val="00764E3F"/>
    <w:rsid w:val="00766FD5"/>
    <w:rsid w:val="007679FB"/>
    <w:rsid w:val="00770F65"/>
    <w:rsid w:val="00771213"/>
    <w:rsid w:val="007718A1"/>
    <w:rsid w:val="007734C3"/>
    <w:rsid w:val="007735CB"/>
    <w:rsid w:val="007757E9"/>
    <w:rsid w:val="00775B03"/>
    <w:rsid w:val="00776B69"/>
    <w:rsid w:val="00776D33"/>
    <w:rsid w:val="00777213"/>
    <w:rsid w:val="007774C4"/>
    <w:rsid w:val="007805D9"/>
    <w:rsid w:val="00780F09"/>
    <w:rsid w:val="00781203"/>
    <w:rsid w:val="00781322"/>
    <w:rsid w:val="00782CF9"/>
    <w:rsid w:val="007840C1"/>
    <w:rsid w:val="00784AB3"/>
    <w:rsid w:val="00787CC3"/>
    <w:rsid w:val="00790449"/>
    <w:rsid w:val="007912A7"/>
    <w:rsid w:val="00791977"/>
    <w:rsid w:val="00792B32"/>
    <w:rsid w:val="007936B9"/>
    <w:rsid w:val="00794ED0"/>
    <w:rsid w:val="00795843"/>
    <w:rsid w:val="007965DE"/>
    <w:rsid w:val="00796D44"/>
    <w:rsid w:val="007970B6"/>
    <w:rsid w:val="007973C9"/>
    <w:rsid w:val="007A0512"/>
    <w:rsid w:val="007A0D36"/>
    <w:rsid w:val="007A131C"/>
    <w:rsid w:val="007A212C"/>
    <w:rsid w:val="007A2271"/>
    <w:rsid w:val="007A29EC"/>
    <w:rsid w:val="007A4330"/>
    <w:rsid w:val="007A6180"/>
    <w:rsid w:val="007A64A1"/>
    <w:rsid w:val="007A71FB"/>
    <w:rsid w:val="007A7B2F"/>
    <w:rsid w:val="007B1B86"/>
    <w:rsid w:val="007B2CCC"/>
    <w:rsid w:val="007B356F"/>
    <w:rsid w:val="007B4625"/>
    <w:rsid w:val="007B7A64"/>
    <w:rsid w:val="007B7BA5"/>
    <w:rsid w:val="007C332F"/>
    <w:rsid w:val="007C3AD7"/>
    <w:rsid w:val="007C4E16"/>
    <w:rsid w:val="007C5B98"/>
    <w:rsid w:val="007C78D5"/>
    <w:rsid w:val="007C7F85"/>
    <w:rsid w:val="007C7FC8"/>
    <w:rsid w:val="007D0206"/>
    <w:rsid w:val="007D0F5B"/>
    <w:rsid w:val="007D1FB3"/>
    <w:rsid w:val="007D2373"/>
    <w:rsid w:val="007D346B"/>
    <w:rsid w:val="007D447D"/>
    <w:rsid w:val="007D56DA"/>
    <w:rsid w:val="007D7D7C"/>
    <w:rsid w:val="007E025C"/>
    <w:rsid w:val="007E095F"/>
    <w:rsid w:val="007E1B94"/>
    <w:rsid w:val="007E3283"/>
    <w:rsid w:val="007E32DF"/>
    <w:rsid w:val="007E4070"/>
    <w:rsid w:val="007E48EA"/>
    <w:rsid w:val="007E6370"/>
    <w:rsid w:val="007E7718"/>
    <w:rsid w:val="007F0873"/>
    <w:rsid w:val="007F33F9"/>
    <w:rsid w:val="007F347C"/>
    <w:rsid w:val="007F3A8C"/>
    <w:rsid w:val="007F69DB"/>
    <w:rsid w:val="00800752"/>
    <w:rsid w:val="008059EF"/>
    <w:rsid w:val="0080660B"/>
    <w:rsid w:val="0080743D"/>
    <w:rsid w:val="00812A1E"/>
    <w:rsid w:val="00812CB3"/>
    <w:rsid w:val="00813861"/>
    <w:rsid w:val="00813A46"/>
    <w:rsid w:val="008151AC"/>
    <w:rsid w:val="008154D7"/>
    <w:rsid w:val="00815B0D"/>
    <w:rsid w:val="00817221"/>
    <w:rsid w:val="00820C81"/>
    <w:rsid w:val="00821E41"/>
    <w:rsid w:val="008222AE"/>
    <w:rsid w:val="008252B8"/>
    <w:rsid w:val="00826100"/>
    <w:rsid w:val="0082637C"/>
    <w:rsid w:val="00826535"/>
    <w:rsid w:val="008272FA"/>
    <w:rsid w:val="00832D21"/>
    <w:rsid w:val="008352FE"/>
    <w:rsid w:val="00835C61"/>
    <w:rsid w:val="00837488"/>
    <w:rsid w:val="0084392C"/>
    <w:rsid w:val="008451BE"/>
    <w:rsid w:val="008501DF"/>
    <w:rsid w:val="00851462"/>
    <w:rsid w:val="0085290F"/>
    <w:rsid w:val="008529A9"/>
    <w:rsid w:val="00852C7D"/>
    <w:rsid w:val="00853D0C"/>
    <w:rsid w:val="00855BAB"/>
    <w:rsid w:val="008568E6"/>
    <w:rsid w:val="00856F7E"/>
    <w:rsid w:val="0086071F"/>
    <w:rsid w:val="00860CDB"/>
    <w:rsid w:val="008620F1"/>
    <w:rsid w:val="0086550A"/>
    <w:rsid w:val="00865A56"/>
    <w:rsid w:val="0086629A"/>
    <w:rsid w:val="00867DE6"/>
    <w:rsid w:val="00871B45"/>
    <w:rsid w:val="008725C5"/>
    <w:rsid w:val="008725DE"/>
    <w:rsid w:val="00872745"/>
    <w:rsid w:val="00873062"/>
    <w:rsid w:val="00873328"/>
    <w:rsid w:val="00874E1C"/>
    <w:rsid w:val="00875243"/>
    <w:rsid w:val="0087535B"/>
    <w:rsid w:val="00875584"/>
    <w:rsid w:val="00880BD5"/>
    <w:rsid w:val="00880ED4"/>
    <w:rsid w:val="00881544"/>
    <w:rsid w:val="0088226E"/>
    <w:rsid w:val="00883985"/>
    <w:rsid w:val="00884A0D"/>
    <w:rsid w:val="00887721"/>
    <w:rsid w:val="00887EF1"/>
    <w:rsid w:val="0089031F"/>
    <w:rsid w:val="0089057F"/>
    <w:rsid w:val="00891134"/>
    <w:rsid w:val="008911C6"/>
    <w:rsid w:val="00891589"/>
    <w:rsid w:val="00891AF0"/>
    <w:rsid w:val="00892E09"/>
    <w:rsid w:val="00893A55"/>
    <w:rsid w:val="00893FBD"/>
    <w:rsid w:val="00894906"/>
    <w:rsid w:val="00894A08"/>
    <w:rsid w:val="008958EC"/>
    <w:rsid w:val="0089653B"/>
    <w:rsid w:val="008A03EF"/>
    <w:rsid w:val="008A05CF"/>
    <w:rsid w:val="008A0617"/>
    <w:rsid w:val="008A31D1"/>
    <w:rsid w:val="008A4D76"/>
    <w:rsid w:val="008A5D68"/>
    <w:rsid w:val="008A5FEA"/>
    <w:rsid w:val="008A7FE8"/>
    <w:rsid w:val="008B0294"/>
    <w:rsid w:val="008B2803"/>
    <w:rsid w:val="008B3227"/>
    <w:rsid w:val="008B3F62"/>
    <w:rsid w:val="008B4124"/>
    <w:rsid w:val="008B415F"/>
    <w:rsid w:val="008B443B"/>
    <w:rsid w:val="008B4495"/>
    <w:rsid w:val="008B694A"/>
    <w:rsid w:val="008B78F1"/>
    <w:rsid w:val="008B7A02"/>
    <w:rsid w:val="008C0FF0"/>
    <w:rsid w:val="008C10C0"/>
    <w:rsid w:val="008C155C"/>
    <w:rsid w:val="008C1A1F"/>
    <w:rsid w:val="008C24B4"/>
    <w:rsid w:val="008C2D2C"/>
    <w:rsid w:val="008C2F05"/>
    <w:rsid w:val="008C7C03"/>
    <w:rsid w:val="008D01A3"/>
    <w:rsid w:val="008D051F"/>
    <w:rsid w:val="008D08D4"/>
    <w:rsid w:val="008D08EE"/>
    <w:rsid w:val="008D2121"/>
    <w:rsid w:val="008D24A8"/>
    <w:rsid w:val="008D28E8"/>
    <w:rsid w:val="008D2BFB"/>
    <w:rsid w:val="008D35E0"/>
    <w:rsid w:val="008D7395"/>
    <w:rsid w:val="008D7928"/>
    <w:rsid w:val="008D7D83"/>
    <w:rsid w:val="008D7F7D"/>
    <w:rsid w:val="008E10AC"/>
    <w:rsid w:val="008E10B7"/>
    <w:rsid w:val="008E1B62"/>
    <w:rsid w:val="008E3595"/>
    <w:rsid w:val="008E3BF9"/>
    <w:rsid w:val="008E4F97"/>
    <w:rsid w:val="008E7DB2"/>
    <w:rsid w:val="008F031C"/>
    <w:rsid w:val="008F036E"/>
    <w:rsid w:val="008F2394"/>
    <w:rsid w:val="008F3671"/>
    <w:rsid w:val="008F3DA4"/>
    <w:rsid w:val="008F3EE6"/>
    <w:rsid w:val="008F3F83"/>
    <w:rsid w:val="008F411C"/>
    <w:rsid w:val="008F4C67"/>
    <w:rsid w:val="008F5415"/>
    <w:rsid w:val="008F6A1D"/>
    <w:rsid w:val="008F6AAE"/>
    <w:rsid w:val="00900E2D"/>
    <w:rsid w:val="009015A3"/>
    <w:rsid w:val="00903757"/>
    <w:rsid w:val="00903CAA"/>
    <w:rsid w:val="00904762"/>
    <w:rsid w:val="00904E3F"/>
    <w:rsid w:val="009103F8"/>
    <w:rsid w:val="00911C76"/>
    <w:rsid w:val="00913523"/>
    <w:rsid w:val="009135BA"/>
    <w:rsid w:val="00914340"/>
    <w:rsid w:val="0091520F"/>
    <w:rsid w:val="00915E04"/>
    <w:rsid w:val="009164A6"/>
    <w:rsid w:val="00916607"/>
    <w:rsid w:val="009173F8"/>
    <w:rsid w:val="0092228A"/>
    <w:rsid w:val="00923549"/>
    <w:rsid w:val="009257EA"/>
    <w:rsid w:val="009275D3"/>
    <w:rsid w:val="009279FE"/>
    <w:rsid w:val="00927DE1"/>
    <w:rsid w:val="009306B6"/>
    <w:rsid w:val="009312CD"/>
    <w:rsid w:val="00932F64"/>
    <w:rsid w:val="00934040"/>
    <w:rsid w:val="009352DD"/>
    <w:rsid w:val="00936026"/>
    <w:rsid w:val="0094179B"/>
    <w:rsid w:val="009422B2"/>
    <w:rsid w:val="009441BD"/>
    <w:rsid w:val="009444E3"/>
    <w:rsid w:val="00944CB2"/>
    <w:rsid w:val="009461E3"/>
    <w:rsid w:val="00946E57"/>
    <w:rsid w:val="00947801"/>
    <w:rsid w:val="0095204F"/>
    <w:rsid w:val="00952DF1"/>
    <w:rsid w:val="00953093"/>
    <w:rsid w:val="00953152"/>
    <w:rsid w:val="00954130"/>
    <w:rsid w:val="00954BC4"/>
    <w:rsid w:val="00956A08"/>
    <w:rsid w:val="00956A8C"/>
    <w:rsid w:val="00956CBD"/>
    <w:rsid w:val="00957814"/>
    <w:rsid w:val="00960C3B"/>
    <w:rsid w:val="00961530"/>
    <w:rsid w:val="0096159B"/>
    <w:rsid w:val="00962656"/>
    <w:rsid w:val="00963F7D"/>
    <w:rsid w:val="00965499"/>
    <w:rsid w:val="00965513"/>
    <w:rsid w:val="0096557E"/>
    <w:rsid w:val="009664C0"/>
    <w:rsid w:val="00967C6A"/>
    <w:rsid w:val="00967FED"/>
    <w:rsid w:val="009705A5"/>
    <w:rsid w:val="00972ACA"/>
    <w:rsid w:val="009733DE"/>
    <w:rsid w:val="00973491"/>
    <w:rsid w:val="0097471C"/>
    <w:rsid w:val="00974AB0"/>
    <w:rsid w:val="00975273"/>
    <w:rsid w:val="00975C47"/>
    <w:rsid w:val="009770D9"/>
    <w:rsid w:val="00977E44"/>
    <w:rsid w:val="00980F3E"/>
    <w:rsid w:val="00981E8B"/>
    <w:rsid w:val="00982D2B"/>
    <w:rsid w:val="00985462"/>
    <w:rsid w:val="00986A7F"/>
    <w:rsid w:val="00987C0B"/>
    <w:rsid w:val="00990384"/>
    <w:rsid w:val="0099050A"/>
    <w:rsid w:val="00990805"/>
    <w:rsid w:val="0099101C"/>
    <w:rsid w:val="00992450"/>
    <w:rsid w:val="00993D7E"/>
    <w:rsid w:val="00994A23"/>
    <w:rsid w:val="009955FD"/>
    <w:rsid w:val="00996AD0"/>
    <w:rsid w:val="00997DF1"/>
    <w:rsid w:val="009A0628"/>
    <w:rsid w:val="009A4B1A"/>
    <w:rsid w:val="009A7217"/>
    <w:rsid w:val="009B0891"/>
    <w:rsid w:val="009B2900"/>
    <w:rsid w:val="009B4748"/>
    <w:rsid w:val="009B4C07"/>
    <w:rsid w:val="009B4F1F"/>
    <w:rsid w:val="009B5753"/>
    <w:rsid w:val="009B5E6E"/>
    <w:rsid w:val="009B5FB8"/>
    <w:rsid w:val="009B6317"/>
    <w:rsid w:val="009B6904"/>
    <w:rsid w:val="009B7557"/>
    <w:rsid w:val="009C0409"/>
    <w:rsid w:val="009C057E"/>
    <w:rsid w:val="009C1729"/>
    <w:rsid w:val="009C25FA"/>
    <w:rsid w:val="009C3651"/>
    <w:rsid w:val="009C37D4"/>
    <w:rsid w:val="009C61AA"/>
    <w:rsid w:val="009C6E43"/>
    <w:rsid w:val="009C7E61"/>
    <w:rsid w:val="009D113C"/>
    <w:rsid w:val="009D125A"/>
    <w:rsid w:val="009D1457"/>
    <w:rsid w:val="009D1892"/>
    <w:rsid w:val="009D1D18"/>
    <w:rsid w:val="009D20FA"/>
    <w:rsid w:val="009D26A1"/>
    <w:rsid w:val="009D30B2"/>
    <w:rsid w:val="009D4578"/>
    <w:rsid w:val="009D7CA8"/>
    <w:rsid w:val="009E0A33"/>
    <w:rsid w:val="009E0B8E"/>
    <w:rsid w:val="009E11FD"/>
    <w:rsid w:val="009E310C"/>
    <w:rsid w:val="009E4FA7"/>
    <w:rsid w:val="009E7386"/>
    <w:rsid w:val="009E746C"/>
    <w:rsid w:val="009E78F3"/>
    <w:rsid w:val="009E7D81"/>
    <w:rsid w:val="009F09C3"/>
    <w:rsid w:val="009F17C9"/>
    <w:rsid w:val="009F1D7D"/>
    <w:rsid w:val="009F26A2"/>
    <w:rsid w:val="009F392A"/>
    <w:rsid w:val="009F3D05"/>
    <w:rsid w:val="009F51B6"/>
    <w:rsid w:val="009F567A"/>
    <w:rsid w:val="009F63D7"/>
    <w:rsid w:val="009F7C2F"/>
    <w:rsid w:val="00A01A72"/>
    <w:rsid w:val="00A01ADE"/>
    <w:rsid w:val="00A0239C"/>
    <w:rsid w:val="00A02CD5"/>
    <w:rsid w:val="00A03349"/>
    <w:rsid w:val="00A03740"/>
    <w:rsid w:val="00A0389D"/>
    <w:rsid w:val="00A0518B"/>
    <w:rsid w:val="00A05CF8"/>
    <w:rsid w:val="00A10FED"/>
    <w:rsid w:val="00A1385D"/>
    <w:rsid w:val="00A16203"/>
    <w:rsid w:val="00A17183"/>
    <w:rsid w:val="00A175D3"/>
    <w:rsid w:val="00A177CC"/>
    <w:rsid w:val="00A20398"/>
    <w:rsid w:val="00A217B1"/>
    <w:rsid w:val="00A21876"/>
    <w:rsid w:val="00A21F38"/>
    <w:rsid w:val="00A24293"/>
    <w:rsid w:val="00A24CF0"/>
    <w:rsid w:val="00A24D29"/>
    <w:rsid w:val="00A24FD3"/>
    <w:rsid w:val="00A25A27"/>
    <w:rsid w:val="00A25AA9"/>
    <w:rsid w:val="00A25C38"/>
    <w:rsid w:val="00A26EB0"/>
    <w:rsid w:val="00A31253"/>
    <w:rsid w:val="00A31988"/>
    <w:rsid w:val="00A31DFE"/>
    <w:rsid w:val="00A34E8B"/>
    <w:rsid w:val="00A35212"/>
    <w:rsid w:val="00A36D06"/>
    <w:rsid w:val="00A37B6B"/>
    <w:rsid w:val="00A37F54"/>
    <w:rsid w:val="00A419CB"/>
    <w:rsid w:val="00A422C7"/>
    <w:rsid w:val="00A444F0"/>
    <w:rsid w:val="00A4535D"/>
    <w:rsid w:val="00A45540"/>
    <w:rsid w:val="00A46B09"/>
    <w:rsid w:val="00A46C8E"/>
    <w:rsid w:val="00A477B5"/>
    <w:rsid w:val="00A47DDA"/>
    <w:rsid w:val="00A51679"/>
    <w:rsid w:val="00A51FA4"/>
    <w:rsid w:val="00A5305B"/>
    <w:rsid w:val="00A5382E"/>
    <w:rsid w:val="00A54086"/>
    <w:rsid w:val="00A56205"/>
    <w:rsid w:val="00A570D7"/>
    <w:rsid w:val="00A60309"/>
    <w:rsid w:val="00A619D4"/>
    <w:rsid w:val="00A62CEB"/>
    <w:rsid w:val="00A62EBA"/>
    <w:rsid w:val="00A6394E"/>
    <w:rsid w:val="00A64A33"/>
    <w:rsid w:val="00A656C7"/>
    <w:rsid w:val="00A65A78"/>
    <w:rsid w:val="00A660FF"/>
    <w:rsid w:val="00A6657D"/>
    <w:rsid w:val="00A6739F"/>
    <w:rsid w:val="00A67A01"/>
    <w:rsid w:val="00A71D1C"/>
    <w:rsid w:val="00A71F8E"/>
    <w:rsid w:val="00A72CD4"/>
    <w:rsid w:val="00A736F5"/>
    <w:rsid w:val="00A737FD"/>
    <w:rsid w:val="00A738A2"/>
    <w:rsid w:val="00A73A52"/>
    <w:rsid w:val="00A73D3D"/>
    <w:rsid w:val="00A75264"/>
    <w:rsid w:val="00A768A7"/>
    <w:rsid w:val="00A76ECE"/>
    <w:rsid w:val="00A773DF"/>
    <w:rsid w:val="00A7747D"/>
    <w:rsid w:val="00A77E95"/>
    <w:rsid w:val="00A80452"/>
    <w:rsid w:val="00A80A72"/>
    <w:rsid w:val="00A82340"/>
    <w:rsid w:val="00A82475"/>
    <w:rsid w:val="00A8279B"/>
    <w:rsid w:val="00A83A84"/>
    <w:rsid w:val="00A83E18"/>
    <w:rsid w:val="00A8506F"/>
    <w:rsid w:val="00A87211"/>
    <w:rsid w:val="00A87379"/>
    <w:rsid w:val="00A87FE7"/>
    <w:rsid w:val="00A90B9D"/>
    <w:rsid w:val="00A90D2F"/>
    <w:rsid w:val="00A92F4C"/>
    <w:rsid w:val="00A937D9"/>
    <w:rsid w:val="00A93857"/>
    <w:rsid w:val="00A9388F"/>
    <w:rsid w:val="00A94684"/>
    <w:rsid w:val="00A952C6"/>
    <w:rsid w:val="00A9624A"/>
    <w:rsid w:val="00AA01C7"/>
    <w:rsid w:val="00AA0269"/>
    <w:rsid w:val="00AA07C0"/>
    <w:rsid w:val="00AA07D1"/>
    <w:rsid w:val="00AA1769"/>
    <w:rsid w:val="00AA241D"/>
    <w:rsid w:val="00AA3E3E"/>
    <w:rsid w:val="00AA5007"/>
    <w:rsid w:val="00AA5C54"/>
    <w:rsid w:val="00AA74CF"/>
    <w:rsid w:val="00AA7F7D"/>
    <w:rsid w:val="00AB066F"/>
    <w:rsid w:val="00AB1AC4"/>
    <w:rsid w:val="00AB1BB0"/>
    <w:rsid w:val="00AB1DDD"/>
    <w:rsid w:val="00AB2A4F"/>
    <w:rsid w:val="00AB3017"/>
    <w:rsid w:val="00AB3C5D"/>
    <w:rsid w:val="00AB421D"/>
    <w:rsid w:val="00AB51AA"/>
    <w:rsid w:val="00AB558B"/>
    <w:rsid w:val="00AB6F50"/>
    <w:rsid w:val="00AC0308"/>
    <w:rsid w:val="00AC07B1"/>
    <w:rsid w:val="00AC0C89"/>
    <w:rsid w:val="00AC1158"/>
    <w:rsid w:val="00AC2982"/>
    <w:rsid w:val="00AC329B"/>
    <w:rsid w:val="00AC571F"/>
    <w:rsid w:val="00AC65BE"/>
    <w:rsid w:val="00AC6827"/>
    <w:rsid w:val="00AC7489"/>
    <w:rsid w:val="00AC7E34"/>
    <w:rsid w:val="00AD050D"/>
    <w:rsid w:val="00AD058A"/>
    <w:rsid w:val="00AD1088"/>
    <w:rsid w:val="00AD1860"/>
    <w:rsid w:val="00AD283B"/>
    <w:rsid w:val="00AD2AB1"/>
    <w:rsid w:val="00AD42BA"/>
    <w:rsid w:val="00AD5EDA"/>
    <w:rsid w:val="00AD628D"/>
    <w:rsid w:val="00AE0B6A"/>
    <w:rsid w:val="00AE1273"/>
    <w:rsid w:val="00AE172B"/>
    <w:rsid w:val="00AE19CF"/>
    <w:rsid w:val="00AE1B31"/>
    <w:rsid w:val="00AE22D7"/>
    <w:rsid w:val="00AE259E"/>
    <w:rsid w:val="00AE2A6D"/>
    <w:rsid w:val="00AE2EA7"/>
    <w:rsid w:val="00AE50B3"/>
    <w:rsid w:val="00AE5F52"/>
    <w:rsid w:val="00AE66C1"/>
    <w:rsid w:val="00AE6E78"/>
    <w:rsid w:val="00AE7EB4"/>
    <w:rsid w:val="00AF03B6"/>
    <w:rsid w:val="00AF0B68"/>
    <w:rsid w:val="00AF0F3D"/>
    <w:rsid w:val="00AF19B2"/>
    <w:rsid w:val="00AF29DB"/>
    <w:rsid w:val="00AF2A4F"/>
    <w:rsid w:val="00AF2C47"/>
    <w:rsid w:val="00AF2FF8"/>
    <w:rsid w:val="00AF42F6"/>
    <w:rsid w:val="00AF430D"/>
    <w:rsid w:val="00AF4451"/>
    <w:rsid w:val="00AF5939"/>
    <w:rsid w:val="00AF5CE2"/>
    <w:rsid w:val="00AF61B3"/>
    <w:rsid w:val="00AF7541"/>
    <w:rsid w:val="00B0102E"/>
    <w:rsid w:val="00B0185F"/>
    <w:rsid w:val="00B025AF"/>
    <w:rsid w:val="00B0359D"/>
    <w:rsid w:val="00B03807"/>
    <w:rsid w:val="00B0428F"/>
    <w:rsid w:val="00B04898"/>
    <w:rsid w:val="00B0675C"/>
    <w:rsid w:val="00B07022"/>
    <w:rsid w:val="00B14E90"/>
    <w:rsid w:val="00B15DBC"/>
    <w:rsid w:val="00B17114"/>
    <w:rsid w:val="00B2095B"/>
    <w:rsid w:val="00B21408"/>
    <w:rsid w:val="00B21A1B"/>
    <w:rsid w:val="00B21BE3"/>
    <w:rsid w:val="00B2286B"/>
    <w:rsid w:val="00B23067"/>
    <w:rsid w:val="00B24157"/>
    <w:rsid w:val="00B24DEC"/>
    <w:rsid w:val="00B2590C"/>
    <w:rsid w:val="00B27863"/>
    <w:rsid w:val="00B30934"/>
    <w:rsid w:val="00B32417"/>
    <w:rsid w:val="00B32C18"/>
    <w:rsid w:val="00B334F6"/>
    <w:rsid w:val="00B34554"/>
    <w:rsid w:val="00B34913"/>
    <w:rsid w:val="00B34AE7"/>
    <w:rsid w:val="00B35541"/>
    <w:rsid w:val="00B35FE3"/>
    <w:rsid w:val="00B36AC1"/>
    <w:rsid w:val="00B36D2E"/>
    <w:rsid w:val="00B40210"/>
    <w:rsid w:val="00B402CB"/>
    <w:rsid w:val="00B4040E"/>
    <w:rsid w:val="00B4114D"/>
    <w:rsid w:val="00B411C2"/>
    <w:rsid w:val="00B41333"/>
    <w:rsid w:val="00B45B62"/>
    <w:rsid w:val="00B45C66"/>
    <w:rsid w:val="00B45D93"/>
    <w:rsid w:val="00B46659"/>
    <w:rsid w:val="00B5166A"/>
    <w:rsid w:val="00B55240"/>
    <w:rsid w:val="00B57226"/>
    <w:rsid w:val="00B60198"/>
    <w:rsid w:val="00B6235E"/>
    <w:rsid w:val="00B62793"/>
    <w:rsid w:val="00B6351C"/>
    <w:rsid w:val="00B65787"/>
    <w:rsid w:val="00B658FB"/>
    <w:rsid w:val="00B7029D"/>
    <w:rsid w:val="00B715C5"/>
    <w:rsid w:val="00B7329D"/>
    <w:rsid w:val="00B73C2B"/>
    <w:rsid w:val="00B75171"/>
    <w:rsid w:val="00B76073"/>
    <w:rsid w:val="00B7614C"/>
    <w:rsid w:val="00B76603"/>
    <w:rsid w:val="00B7660E"/>
    <w:rsid w:val="00B76A60"/>
    <w:rsid w:val="00B775E2"/>
    <w:rsid w:val="00B7776B"/>
    <w:rsid w:val="00B81269"/>
    <w:rsid w:val="00B813F8"/>
    <w:rsid w:val="00B8160C"/>
    <w:rsid w:val="00B824B5"/>
    <w:rsid w:val="00B82A57"/>
    <w:rsid w:val="00B82D7F"/>
    <w:rsid w:val="00B84075"/>
    <w:rsid w:val="00B840CC"/>
    <w:rsid w:val="00B85A58"/>
    <w:rsid w:val="00B85B2F"/>
    <w:rsid w:val="00B85CA4"/>
    <w:rsid w:val="00B8674E"/>
    <w:rsid w:val="00B869CE"/>
    <w:rsid w:val="00B873E8"/>
    <w:rsid w:val="00B90698"/>
    <w:rsid w:val="00B91595"/>
    <w:rsid w:val="00B921FC"/>
    <w:rsid w:val="00B9260F"/>
    <w:rsid w:val="00B92D5C"/>
    <w:rsid w:val="00B92EA7"/>
    <w:rsid w:val="00B9351C"/>
    <w:rsid w:val="00B9356D"/>
    <w:rsid w:val="00B95CAC"/>
    <w:rsid w:val="00B9604C"/>
    <w:rsid w:val="00B96FF5"/>
    <w:rsid w:val="00B97F26"/>
    <w:rsid w:val="00BA0019"/>
    <w:rsid w:val="00BA0872"/>
    <w:rsid w:val="00BA1379"/>
    <w:rsid w:val="00BA1E38"/>
    <w:rsid w:val="00BA2432"/>
    <w:rsid w:val="00BA2D40"/>
    <w:rsid w:val="00BA32A3"/>
    <w:rsid w:val="00BA62E4"/>
    <w:rsid w:val="00BA6318"/>
    <w:rsid w:val="00BA7081"/>
    <w:rsid w:val="00BA7214"/>
    <w:rsid w:val="00BB0C23"/>
    <w:rsid w:val="00BB0C96"/>
    <w:rsid w:val="00BB1A47"/>
    <w:rsid w:val="00BB1B7D"/>
    <w:rsid w:val="00BB3570"/>
    <w:rsid w:val="00BB432B"/>
    <w:rsid w:val="00BB443E"/>
    <w:rsid w:val="00BB7F65"/>
    <w:rsid w:val="00BC2174"/>
    <w:rsid w:val="00BC3DB3"/>
    <w:rsid w:val="00BC44B3"/>
    <w:rsid w:val="00BC4F48"/>
    <w:rsid w:val="00BC52DB"/>
    <w:rsid w:val="00BC6035"/>
    <w:rsid w:val="00BD001F"/>
    <w:rsid w:val="00BD4894"/>
    <w:rsid w:val="00BD5977"/>
    <w:rsid w:val="00BD5DB7"/>
    <w:rsid w:val="00BD65A3"/>
    <w:rsid w:val="00BD756A"/>
    <w:rsid w:val="00BD7AE0"/>
    <w:rsid w:val="00BE0EB5"/>
    <w:rsid w:val="00BE1741"/>
    <w:rsid w:val="00BE272D"/>
    <w:rsid w:val="00BE2D9A"/>
    <w:rsid w:val="00BE4215"/>
    <w:rsid w:val="00BE4E06"/>
    <w:rsid w:val="00BE5F64"/>
    <w:rsid w:val="00BF058A"/>
    <w:rsid w:val="00BF0D6F"/>
    <w:rsid w:val="00BF18B0"/>
    <w:rsid w:val="00BF2426"/>
    <w:rsid w:val="00BF327B"/>
    <w:rsid w:val="00BF3EE0"/>
    <w:rsid w:val="00BF45F4"/>
    <w:rsid w:val="00BF5B4D"/>
    <w:rsid w:val="00BF6BC2"/>
    <w:rsid w:val="00BF7193"/>
    <w:rsid w:val="00BF71A1"/>
    <w:rsid w:val="00BF7C5F"/>
    <w:rsid w:val="00C0095E"/>
    <w:rsid w:val="00C00B5B"/>
    <w:rsid w:val="00C01061"/>
    <w:rsid w:val="00C013DA"/>
    <w:rsid w:val="00C01664"/>
    <w:rsid w:val="00C01CB3"/>
    <w:rsid w:val="00C0776B"/>
    <w:rsid w:val="00C1208F"/>
    <w:rsid w:val="00C12401"/>
    <w:rsid w:val="00C12D3F"/>
    <w:rsid w:val="00C1567B"/>
    <w:rsid w:val="00C15776"/>
    <w:rsid w:val="00C157A9"/>
    <w:rsid w:val="00C16345"/>
    <w:rsid w:val="00C20A3C"/>
    <w:rsid w:val="00C21238"/>
    <w:rsid w:val="00C21C08"/>
    <w:rsid w:val="00C22374"/>
    <w:rsid w:val="00C24190"/>
    <w:rsid w:val="00C2420C"/>
    <w:rsid w:val="00C25A2B"/>
    <w:rsid w:val="00C3070F"/>
    <w:rsid w:val="00C308B9"/>
    <w:rsid w:val="00C313A3"/>
    <w:rsid w:val="00C31BD7"/>
    <w:rsid w:val="00C3215C"/>
    <w:rsid w:val="00C323D5"/>
    <w:rsid w:val="00C32A96"/>
    <w:rsid w:val="00C343F6"/>
    <w:rsid w:val="00C3448C"/>
    <w:rsid w:val="00C36A5F"/>
    <w:rsid w:val="00C36CF4"/>
    <w:rsid w:val="00C37626"/>
    <w:rsid w:val="00C40E52"/>
    <w:rsid w:val="00C417CA"/>
    <w:rsid w:val="00C41D03"/>
    <w:rsid w:val="00C41F5F"/>
    <w:rsid w:val="00C4276F"/>
    <w:rsid w:val="00C438EC"/>
    <w:rsid w:val="00C43B84"/>
    <w:rsid w:val="00C43FE7"/>
    <w:rsid w:val="00C44EC2"/>
    <w:rsid w:val="00C45741"/>
    <w:rsid w:val="00C4642C"/>
    <w:rsid w:val="00C4794B"/>
    <w:rsid w:val="00C50C24"/>
    <w:rsid w:val="00C51264"/>
    <w:rsid w:val="00C5127C"/>
    <w:rsid w:val="00C5246C"/>
    <w:rsid w:val="00C526C4"/>
    <w:rsid w:val="00C5275B"/>
    <w:rsid w:val="00C5306C"/>
    <w:rsid w:val="00C537E7"/>
    <w:rsid w:val="00C53C11"/>
    <w:rsid w:val="00C5512E"/>
    <w:rsid w:val="00C5624D"/>
    <w:rsid w:val="00C5643E"/>
    <w:rsid w:val="00C56A8F"/>
    <w:rsid w:val="00C57688"/>
    <w:rsid w:val="00C60928"/>
    <w:rsid w:val="00C61171"/>
    <w:rsid w:val="00C629AE"/>
    <w:rsid w:val="00C62A03"/>
    <w:rsid w:val="00C63E7D"/>
    <w:rsid w:val="00C65158"/>
    <w:rsid w:val="00C65764"/>
    <w:rsid w:val="00C66D27"/>
    <w:rsid w:val="00C6742F"/>
    <w:rsid w:val="00C70B71"/>
    <w:rsid w:val="00C70FFC"/>
    <w:rsid w:val="00C72396"/>
    <w:rsid w:val="00C72B07"/>
    <w:rsid w:val="00C73235"/>
    <w:rsid w:val="00C75280"/>
    <w:rsid w:val="00C75923"/>
    <w:rsid w:val="00C76593"/>
    <w:rsid w:val="00C77982"/>
    <w:rsid w:val="00C77D2F"/>
    <w:rsid w:val="00C80459"/>
    <w:rsid w:val="00C8085B"/>
    <w:rsid w:val="00C81530"/>
    <w:rsid w:val="00C81F35"/>
    <w:rsid w:val="00C836E9"/>
    <w:rsid w:val="00C83B83"/>
    <w:rsid w:val="00C840A4"/>
    <w:rsid w:val="00C84EEF"/>
    <w:rsid w:val="00C879D1"/>
    <w:rsid w:val="00C90556"/>
    <w:rsid w:val="00C91528"/>
    <w:rsid w:val="00C93A2D"/>
    <w:rsid w:val="00C96F45"/>
    <w:rsid w:val="00C97290"/>
    <w:rsid w:val="00C97B88"/>
    <w:rsid w:val="00C97E54"/>
    <w:rsid w:val="00CA0E5D"/>
    <w:rsid w:val="00CA2C99"/>
    <w:rsid w:val="00CA3188"/>
    <w:rsid w:val="00CA4D35"/>
    <w:rsid w:val="00CA589B"/>
    <w:rsid w:val="00CA6DD5"/>
    <w:rsid w:val="00CA764F"/>
    <w:rsid w:val="00CA7A00"/>
    <w:rsid w:val="00CB01D5"/>
    <w:rsid w:val="00CB088F"/>
    <w:rsid w:val="00CB0E32"/>
    <w:rsid w:val="00CB27D5"/>
    <w:rsid w:val="00CB2B8D"/>
    <w:rsid w:val="00CB43D2"/>
    <w:rsid w:val="00CB634A"/>
    <w:rsid w:val="00CB6E70"/>
    <w:rsid w:val="00CB7495"/>
    <w:rsid w:val="00CB7E11"/>
    <w:rsid w:val="00CC01EE"/>
    <w:rsid w:val="00CC05E9"/>
    <w:rsid w:val="00CC18A7"/>
    <w:rsid w:val="00CC2080"/>
    <w:rsid w:val="00CC3B9C"/>
    <w:rsid w:val="00CC3C3D"/>
    <w:rsid w:val="00CC47CB"/>
    <w:rsid w:val="00CC5FD9"/>
    <w:rsid w:val="00CC65FD"/>
    <w:rsid w:val="00CD033D"/>
    <w:rsid w:val="00CD0850"/>
    <w:rsid w:val="00CD0B6D"/>
    <w:rsid w:val="00CD4044"/>
    <w:rsid w:val="00CD5E9D"/>
    <w:rsid w:val="00CD7A2D"/>
    <w:rsid w:val="00CE0AAE"/>
    <w:rsid w:val="00CE1501"/>
    <w:rsid w:val="00CE301C"/>
    <w:rsid w:val="00CE391D"/>
    <w:rsid w:val="00CE42D0"/>
    <w:rsid w:val="00CE49FC"/>
    <w:rsid w:val="00CE56B5"/>
    <w:rsid w:val="00CE5871"/>
    <w:rsid w:val="00CE7062"/>
    <w:rsid w:val="00CE7EB2"/>
    <w:rsid w:val="00CF0CC2"/>
    <w:rsid w:val="00CF0D70"/>
    <w:rsid w:val="00CF2378"/>
    <w:rsid w:val="00CF2DFD"/>
    <w:rsid w:val="00CF33E4"/>
    <w:rsid w:val="00CF407A"/>
    <w:rsid w:val="00CF55FB"/>
    <w:rsid w:val="00CF6336"/>
    <w:rsid w:val="00CF6846"/>
    <w:rsid w:val="00CF6998"/>
    <w:rsid w:val="00CF6F0E"/>
    <w:rsid w:val="00CF79E6"/>
    <w:rsid w:val="00D000AF"/>
    <w:rsid w:val="00D009D0"/>
    <w:rsid w:val="00D01141"/>
    <w:rsid w:val="00D01824"/>
    <w:rsid w:val="00D01A09"/>
    <w:rsid w:val="00D02CA6"/>
    <w:rsid w:val="00D02DAD"/>
    <w:rsid w:val="00D03201"/>
    <w:rsid w:val="00D04C91"/>
    <w:rsid w:val="00D06290"/>
    <w:rsid w:val="00D07048"/>
    <w:rsid w:val="00D0739A"/>
    <w:rsid w:val="00D10073"/>
    <w:rsid w:val="00D16529"/>
    <w:rsid w:val="00D1691F"/>
    <w:rsid w:val="00D17ED3"/>
    <w:rsid w:val="00D20854"/>
    <w:rsid w:val="00D23679"/>
    <w:rsid w:val="00D23EA9"/>
    <w:rsid w:val="00D25F9C"/>
    <w:rsid w:val="00D267AE"/>
    <w:rsid w:val="00D26C0A"/>
    <w:rsid w:val="00D3463E"/>
    <w:rsid w:val="00D36EF1"/>
    <w:rsid w:val="00D37769"/>
    <w:rsid w:val="00D37A68"/>
    <w:rsid w:val="00D401EC"/>
    <w:rsid w:val="00D411AD"/>
    <w:rsid w:val="00D41626"/>
    <w:rsid w:val="00D41A3C"/>
    <w:rsid w:val="00D41E08"/>
    <w:rsid w:val="00D421D6"/>
    <w:rsid w:val="00D424BB"/>
    <w:rsid w:val="00D46246"/>
    <w:rsid w:val="00D47B6E"/>
    <w:rsid w:val="00D51269"/>
    <w:rsid w:val="00D51CC1"/>
    <w:rsid w:val="00D52044"/>
    <w:rsid w:val="00D53425"/>
    <w:rsid w:val="00D5468D"/>
    <w:rsid w:val="00D55225"/>
    <w:rsid w:val="00D55232"/>
    <w:rsid w:val="00D557F1"/>
    <w:rsid w:val="00D57229"/>
    <w:rsid w:val="00D576D6"/>
    <w:rsid w:val="00D57C61"/>
    <w:rsid w:val="00D60812"/>
    <w:rsid w:val="00D60E1A"/>
    <w:rsid w:val="00D611CB"/>
    <w:rsid w:val="00D6127F"/>
    <w:rsid w:val="00D612C7"/>
    <w:rsid w:val="00D6245F"/>
    <w:rsid w:val="00D6248A"/>
    <w:rsid w:val="00D626AE"/>
    <w:rsid w:val="00D63669"/>
    <w:rsid w:val="00D70420"/>
    <w:rsid w:val="00D70920"/>
    <w:rsid w:val="00D7149C"/>
    <w:rsid w:val="00D76A80"/>
    <w:rsid w:val="00D770EF"/>
    <w:rsid w:val="00D77C03"/>
    <w:rsid w:val="00D77CBF"/>
    <w:rsid w:val="00D82074"/>
    <w:rsid w:val="00D82184"/>
    <w:rsid w:val="00D82ABD"/>
    <w:rsid w:val="00D840F1"/>
    <w:rsid w:val="00D85379"/>
    <w:rsid w:val="00D8578D"/>
    <w:rsid w:val="00D86A1E"/>
    <w:rsid w:val="00D86D90"/>
    <w:rsid w:val="00D87074"/>
    <w:rsid w:val="00D872ED"/>
    <w:rsid w:val="00D92BE1"/>
    <w:rsid w:val="00D96DFA"/>
    <w:rsid w:val="00DA1D65"/>
    <w:rsid w:val="00DA2F52"/>
    <w:rsid w:val="00DA3FD3"/>
    <w:rsid w:val="00DA4F10"/>
    <w:rsid w:val="00DA513B"/>
    <w:rsid w:val="00DA524B"/>
    <w:rsid w:val="00DA63F6"/>
    <w:rsid w:val="00DA685F"/>
    <w:rsid w:val="00DA7510"/>
    <w:rsid w:val="00DA7E54"/>
    <w:rsid w:val="00DB0953"/>
    <w:rsid w:val="00DB14C9"/>
    <w:rsid w:val="00DB1CE5"/>
    <w:rsid w:val="00DB5441"/>
    <w:rsid w:val="00DB7631"/>
    <w:rsid w:val="00DC05B9"/>
    <w:rsid w:val="00DC0B21"/>
    <w:rsid w:val="00DC115B"/>
    <w:rsid w:val="00DC129D"/>
    <w:rsid w:val="00DC2E9E"/>
    <w:rsid w:val="00DC32C2"/>
    <w:rsid w:val="00DC39EA"/>
    <w:rsid w:val="00DC6EDC"/>
    <w:rsid w:val="00DD06E5"/>
    <w:rsid w:val="00DD1565"/>
    <w:rsid w:val="00DD1B72"/>
    <w:rsid w:val="00DD2385"/>
    <w:rsid w:val="00DD246F"/>
    <w:rsid w:val="00DD254F"/>
    <w:rsid w:val="00DD29E6"/>
    <w:rsid w:val="00DD2ED5"/>
    <w:rsid w:val="00DD3A6B"/>
    <w:rsid w:val="00DD4704"/>
    <w:rsid w:val="00DD6D17"/>
    <w:rsid w:val="00DD6EA3"/>
    <w:rsid w:val="00DE002A"/>
    <w:rsid w:val="00DE0AB0"/>
    <w:rsid w:val="00DE0D85"/>
    <w:rsid w:val="00DE4909"/>
    <w:rsid w:val="00DE4D8C"/>
    <w:rsid w:val="00DE5279"/>
    <w:rsid w:val="00DE5847"/>
    <w:rsid w:val="00DE7BAF"/>
    <w:rsid w:val="00DF64DD"/>
    <w:rsid w:val="00DF6BCB"/>
    <w:rsid w:val="00DF7FDE"/>
    <w:rsid w:val="00E0094D"/>
    <w:rsid w:val="00E01CEC"/>
    <w:rsid w:val="00E04763"/>
    <w:rsid w:val="00E059E2"/>
    <w:rsid w:val="00E071D3"/>
    <w:rsid w:val="00E075D3"/>
    <w:rsid w:val="00E07B00"/>
    <w:rsid w:val="00E1293B"/>
    <w:rsid w:val="00E12DA8"/>
    <w:rsid w:val="00E1373C"/>
    <w:rsid w:val="00E140E7"/>
    <w:rsid w:val="00E15079"/>
    <w:rsid w:val="00E16127"/>
    <w:rsid w:val="00E16A9E"/>
    <w:rsid w:val="00E1718C"/>
    <w:rsid w:val="00E20840"/>
    <w:rsid w:val="00E21806"/>
    <w:rsid w:val="00E21898"/>
    <w:rsid w:val="00E234A4"/>
    <w:rsid w:val="00E24663"/>
    <w:rsid w:val="00E252B4"/>
    <w:rsid w:val="00E26273"/>
    <w:rsid w:val="00E2725A"/>
    <w:rsid w:val="00E30C7D"/>
    <w:rsid w:val="00E31516"/>
    <w:rsid w:val="00E32492"/>
    <w:rsid w:val="00E33248"/>
    <w:rsid w:val="00E3384D"/>
    <w:rsid w:val="00E3448A"/>
    <w:rsid w:val="00E34FA1"/>
    <w:rsid w:val="00E350ED"/>
    <w:rsid w:val="00E36F57"/>
    <w:rsid w:val="00E37466"/>
    <w:rsid w:val="00E3792A"/>
    <w:rsid w:val="00E4248A"/>
    <w:rsid w:val="00E43589"/>
    <w:rsid w:val="00E43704"/>
    <w:rsid w:val="00E43845"/>
    <w:rsid w:val="00E45EE7"/>
    <w:rsid w:val="00E46EE3"/>
    <w:rsid w:val="00E46F08"/>
    <w:rsid w:val="00E470EA"/>
    <w:rsid w:val="00E50744"/>
    <w:rsid w:val="00E5087A"/>
    <w:rsid w:val="00E51BB5"/>
    <w:rsid w:val="00E5455E"/>
    <w:rsid w:val="00E54789"/>
    <w:rsid w:val="00E5551B"/>
    <w:rsid w:val="00E57346"/>
    <w:rsid w:val="00E60BC5"/>
    <w:rsid w:val="00E611B0"/>
    <w:rsid w:val="00E62566"/>
    <w:rsid w:val="00E626A9"/>
    <w:rsid w:val="00E62C13"/>
    <w:rsid w:val="00E64856"/>
    <w:rsid w:val="00E64CA4"/>
    <w:rsid w:val="00E65675"/>
    <w:rsid w:val="00E6655C"/>
    <w:rsid w:val="00E707EB"/>
    <w:rsid w:val="00E70992"/>
    <w:rsid w:val="00E7154D"/>
    <w:rsid w:val="00E71D4C"/>
    <w:rsid w:val="00E72026"/>
    <w:rsid w:val="00E72819"/>
    <w:rsid w:val="00E73C45"/>
    <w:rsid w:val="00E74C82"/>
    <w:rsid w:val="00E75050"/>
    <w:rsid w:val="00E752ED"/>
    <w:rsid w:val="00E75B01"/>
    <w:rsid w:val="00E76B1C"/>
    <w:rsid w:val="00E776AC"/>
    <w:rsid w:val="00E801D6"/>
    <w:rsid w:val="00E80869"/>
    <w:rsid w:val="00E80A35"/>
    <w:rsid w:val="00E80C0E"/>
    <w:rsid w:val="00E82119"/>
    <w:rsid w:val="00E83140"/>
    <w:rsid w:val="00E856EE"/>
    <w:rsid w:val="00E85C51"/>
    <w:rsid w:val="00E8636E"/>
    <w:rsid w:val="00E87858"/>
    <w:rsid w:val="00E90F73"/>
    <w:rsid w:val="00E93014"/>
    <w:rsid w:val="00EA0308"/>
    <w:rsid w:val="00EA0F48"/>
    <w:rsid w:val="00EA195E"/>
    <w:rsid w:val="00EA28AE"/>
    <w:rsid w:val="00EA5808"/>
    <w:rsid w:val="00EA707F"/>
    <w:rsid w:val="00EA7851"/>
    <w:rsid w:val="00EB0B9B"/>
    <w:rsid w:val="00EB0E77"/>
    <w:rsid w:val="00EB1865"/>
    <w:rsid w:val="00EB1871"/>
    <w:rsid w:val="00EB3866"/>
    <w:rsid w:val="00EB3D05"/>
    <w:rsid w:val="00EB3EED"/>
    <w:rsid w:val="00EB43CB"/>
    <w:rsid w:val="00EB4E23"/>
    <w:rsid w:val="00EB51F5"/>
    <w:rsid w:val="00EB5551"/>
    <w:rsid w:val="00EB67C5"/>
    <w:rsid w:val="00EB6D94"/>
    <w:rsid w:val="00EC01E7"/>
    <w:rsid w:val="00EC045F"/>
    <w:rsid w:val="00EC271A"/>
    <w:rsid w:val="00EC3337"/>
    <w:rsid w:val="00EC3431"/>
    <w:rsid w:val="00EC423A"/>
    <w:rsid w:val="00EC5515"/>
    <w:rsid w:val="00EC5709"/>
    <w:rsid w:val="00EC5BBF"/>
    <w:rsid w:val="00EC6FBF"/>
    <w:rsid w:val="00EC7130"/>
    <w:rsid w:val="00ED0244"/>
    <w:rsid w:val="00ED0358"/>
    <w:rsid w:val="00ED061F"/>
    <w:rsid w:val="00ED0728"/>
    <w:rsid w:val="00ED136F"/>
    <w:rsid w:val="00ED2796"/>
    <w:rsid w:val="00ED29E0"/>
    <w:rsid w:val="00ED2E59"/>
    <w:rsid w:val="00ED3B00"/>
    <w:rsid w:val="00ED3B1E"/>
    <w:rsid w:val="00ED450B"/>
    <w:rsid w:val="00ED5F32"/>
    <w:rsid w:val="00ED63AC"/>
    <w:rsid w:val="00ED76D8"/>
    <w:rsid w:val="00ED76FE"/>
    <w:rsid w:val="00EE12DC"/>
    <w:rsid w:val="00EE1D14"/>
    <w:rsid w:val="00EE2BF8"/>
    <w:rsid w:val="00EE2E79"/>
    <w:rsid w:val="00EE369D"/>
    <w:rsid w:val="00EE552D"/>
    <w:rsid w:val="00EE571E"/>
    <w:rsid w:val="00EE5CD1"/>
    <w:rsid w:val="00EE7C52"/>
    <w:rsid w:val="00EF02BE"/>
    <w:rsid w:val="00EF0DF5"/>
    <w:rsid w:val="00EF3DE4"/>
    <w:rsid w:val="00EF4DB1"/>
    <w:rsid w:val="00EF4FEE"/>
    <w:rsid w:val="00EF559B"/>
    <w:rsid w:val="00EF6294"/>
    <w:rsid w:val="00EF660A"/>
    <w:rsid w:val="00EF7046"/>
    <w:rsid w:val="00EF748C"/>
    <w:rsid w:val="00F00331"/>
    <w:rsid w:val="00F00700"/>
    <w:rsid w:val="00F01F0E"/>
    <w:rsid w:val="00F02237"/>
    <w:rsid w:val="00F02B3B"/>
    <w:rsid w:val="00F04F34"/>
    <w:rsid w:val="00F06509"/>
    <w:rsid w:val="00F06828"/>
    <w:rsid w:val="00F072E6"/>
    <w:rsid w:val="00F07CA5"/>
    <w:rsid w:val="00F13499"/>
    <w:rsid w:val="00F13BE4"/>
    <w:rsid w:val="00F13F93"/>
    <w:rsid w:val="00F14BDD"/>
    <w:rsid w:val="00F14DAB"/>
    <w:rsid w:val="00F15BC0"/>
    <w:rsid w:val="00F16318"/>
    <w:rsid w:val="00F209E5"/>
    <w:rsid w:val="00F21078"/>
    <w:rsid w:val="00F236FB"/>
    <w:rsid w:val="00F23976"/>
    <w:rsid w:val="00F24A2C"/>
    <w:rsid w:val="00F24A54"/>
    <w:rsid w:val="00F27499"/>
    <w:rsid w:val="00F27A33"/>
    <w:rsid w:val="00F30337"/>
    <w:rsid w:val="00F3071C"/>
    <w:rsid w:val="00F32122"/>
    <w:rsid w:val="00F363CC"/>
    <w:rsid w:val="00F37445"/>
    <w:rsid w:val="00F376B1"/>
    <w:rsid w:val="00F37DB3"/>
    <w:rsid w:val="00F40075"/>
    <w:rsid w:val="00F4114E"/>
    <w:rsid w:val="00F41D8C"/>
    <w:rsid w:val="00F4315B"/>
    <w:rsid w:val="00F438BA"/>
    <w:rsid w:val="00F44548"/>
    <w:rsid w:val="00F446F5"/>
    <w:rsid w:val="00F46202"/>
    <w:rsid w:val="00F51BDE"/>
    <w:rsid w:val="00F54489"/>
    <w:rsid w:val="00F546EA"/>
    <w:rsid w:val="00F54F4D"/>
    <w:rsid w:val="00F568C1"/>
    <w:rsid w:val="00F570F7"/>
    <w:rsid w:val="00F57A1F"/>
    <w:rsid w:val="00F60BC8"/>
    <w:rsid w:val="00F60ED2"/>
    <w:rsid w:val="00F60F83"/>
    <w:rsid w:val="00F61963"/>
    <w:rsid w:val="00F62690"/>
    <w:rsid w:val="00F65806"/>
    <w:rsid w:val="00F65F1F"/>
    <w:rsid w:val="00F66103"/>
    <w:rsid w:val="00F6635E"/>
    <w:rsid w:val="00F6734D"/>
    <w:rsid w:val="00F7165B"/>
    <w:rsid w:val="00F731DA"/>
    <w:rsid w:val="00F73C68"/>
    <w:rsid w:val="00F74286"/>
    <w:rsid w:val="00F74597"/>
    <w:rsid w:val="00F74C70"/>
    <w:rsid w:val="00F75220"/>
    <w:rsid w:val="00F759E9"/>
    <w:rsid w:val="00F75DE3"/>
    <w:rsid w:val="00F76850"/>
    <w:rsid w:val="00F77AB7"/>
    <w:rsid w:val="00F82878"/>
    <w:rsid w:val="00F828CA"/>
    <w:rsid w:val="00F82EDF"/>
    <w:rsid w:val="00F850A4"/>
    <w:rsid w:val="00F85335"/>
    <w:rsid w:val="00F85E52"/>
    <w:rsid w:val="00F85F22"/>
    <w:rsid w:val="00F87635"/>
    <w:rsid w:val="00F87D31"/>
    <w:rsid w:val="00F921C3"/>
    <w:rsid w:val="00F93BDB"/>
    <w:rsid w:val="00F94030"/>
    <w:rsid w:val="00F94456"/>
    <w:rsid w:val="00F95080"/>
    <w:rsid w:val="00F966A9"/>
    <w:rsid w:val="00F9684F"/>
    <w:rsid w:val="00FA001A"/>
    <w:rsid w:val="00FA13B3"/>
    <w:rsid w:val="00FA1525"/>
    <w:rsid w:val="00FA1801"/>
    <w:rsid w:val="00FA19E0"/>
    <w:rsid w:val="00FA1C20"/>
    <w:rsid w:val="00FA25D5"/>
    <w:rsid w:val="00FA2D03"/>
    <w:rsid w:val="00FA321E"/>
    <w:rsid w:val="00FA398A"/>
    <w:rsid w:val="00FA3DC1"/>
    <w:rsid w:val="00FA6215"/>
    <w:rsid w:val="00FA65E1"/>
    <w:rsid w:val="00FB1257"/>
    <w:rsid w:val="00FB1F5E"/>
    <w:rsid w:val="00FB302A"/>
    <w:rsid w:val="00FB312F"/>
    <w:rsid w:val="00FB33C4"/>
    <w:rsid w:val="00FB3F76"/>
    <w:rsid w:val="00FB403E"/>
    <w:rsid w:val="00FB5F62"/>
    <w:rsid w:val="00FB7C14"/>
    <w:rsid w:val="00FC1037"/>
    <w:rsid w:val="00FC3108"/>
    <w:rsid w:val="00FC3282"/>
    <w:rsid w:val="00FC40AC"/>
    <w:rsid w:val="00FC4304"/>
    <w:rsid w:val="00FC5981"/>
    <w:rsid w:val="00FC5CD0"/>
    <w:rsid w:val="00FC682E"/>
    <w:rsid w:val="00FC6B93"/>
    <w:rsid w:val="00FD0E3F"/>
    <w:rsid w:val="00FD1CAD"/>
    <w:rsid w:val="00FD2AAF"/>
    <w:rsid w:val="00FD459A"/>
    <w:rsid w:val="00FD5A45"/>
    <w:rsid w:val="00FD6044"/>
    <w:rsid w:val="00FD77F1"/>
    <w:rsid w:val="00FE08F7"/>
    <w:rsid w:val="00FE1A20"/>
    <w:rsid w:val="00FE1E6D"/>
    <w:rsid w:val="00FE3024"/>
    <w:rsid w:val="00FE4A4D"/>
    <w:rsid w:val="00FE5E33"/>
    <w:rsid w:val="00FF062B"/>
    <w:rsid w:val="00FF2432"/>
    <w:rsid w:val="00FF2A64"/>
    <w:rsid w:val="00FF3723"/>
    <w:rsid w:val="00FF3C00"/>
    <w:rsid w:val="00FF4514"/>
    <w:rsid w:val="00FF4F6A"/>
    <w:rsid w:val="00FF5A6D"/>
    <w:rsid w:val="00FF68F0"/>
    <w:rsid w:val="00FF6D6C"/>
    <w:rsid w:val="00FF6FD1"/>
    <w:rsid w:val="00FF76BC"/>
    <w:rsid w:val="012F9AE2"/>
    <w:rsid w:val="01747948"/>
    <w:rsid w:val="01D28FE5"/>
    <w:rsid w:val="029DBDC0"/>
    <w:rsid w:val="03D07CEB"/>
    <w:rsid w:val="03F3FFBA"/>
    <w:rsid w:val="0BAB80D1"/>
    <w:rsid w:val="0E6C83E5"/>
    <w:rsid w:val="1273B027"/>
    <w:rsid w:val="140E6AA7"/>
    <w:rsid w:val="15C54360"/>
    <w:rsid w:val="180E6DFD"/>
    <w:rsid w:val="1D381C2E"/>
    <w:rsid w:val="1DF000B8"/>
    <w:rsid w:val="1EF5F2A5"/>
    <w:rsid w:val="20BC767A"/>
    <w:rsid w:val="20D81BB6"/>
    <w:rsid w:val="210C1495"/>
    <w:rsid w:val="217D78D2"/>
    <w:rsid w:val="2582CF71"/>
    <w:rsid w:val="2BE8233D"/>
    <w:rsid w:val="2D49EBE1"/>
    <w:rsid w:val="311BF22C"/>
    <w:rsid w:val="33D88964"/>
    <w:rsid w:val="347C6FEE"/>
    <w:rsid w:val="3975D8C8"/>
    <w:rsid w:val="3C304CED"/>
    <w:rsid w:val="3C9ADC15"/>
    <w:rsid w:val="3D9AAF90"/>
    <w:rsid w:val="437912CA"/>
    <w:rsid w:val="45747D15"/>
    <w:rsid w:val="4C52C473"/>
    <w:rsid w:val="4CB612C2"/>
    <w:rsid w:val="4F7D81CE"/>
    <w:rsid w:val="51987E67"/>
    <w:rsid w:val="528E4ADA"/>
    <w:rsid w:val="53FA6D6A"/>
    <w:rsid w:val="54AA5A43"/>
    <w:rsid w:val="5538C54E"/>
    <w:rsid w:val="584878FF"/>
    <w:rsid w:val="5E31ED24"/>
    <w:rsid w:val="5FE4F327"/>
    <w:rsid w:val="64CD3E10"/>
    <w:rsid w:val="663F7586"/>
    <w:rsid w:val="6845830D"/>
    <w:rsid w:val="68BC7A87"/>
    <w:rsid w:val="69548702"/>
    <w:rsid w:val="6DD39ACC"/>
    <w:rsid w:val="6E3DC481"/>
    <w:rsid w:val="6F5E573B"/>
    <w:rsid w:val="76B633B9"/>
    <w:rsid w:val="7960DB4C"/>
    <w:rsid w:val="79917DF8"/>
    <w:rsid w:val="7AF88F61"/>
    <w:rsid w:val="7F1738D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4F327"/>
  <w15:chartTrackingRefBased/>
  <w15:docId w15:val="{10691FFB-C154-4A9D-95C4-96BE228C2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65499"/>
  </w:style>
  <w:style w:type="paragraph" w:styleId="Pealkiri3">
    <w:name w:val="heading 3"/>
    <w:basedOn w:val="Normaallaad"/>
    <w:link w:val="Pealkiri3Mrk"/>
    <w:uiPriority w:val="9"/>
    <w:qFormat/>
    <w:rsid w:val="0066576C"/>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467BA7"/>
    <w:pPr>
      <w:ind w:left="720"/>
      <w:contextualSpacing/>
    </w:pPr>
  </w:style>
  <w:style w:type="character" w:styleId="Kommentaariviide">
    <w:name w:val="annotation reference"/>
    <w:basedOn w:val="Liguvaikefont"/>
    <w:uiPriority w:val="99"/>
    <w:semiHidden/>
    <w:unhideWhenUsed/>
    <w:rsid w:val="00495DE0"/>
    <w:rPr>
      <w:sz w:val="16"/>
      <w:szCs w:val="16"/>
    </w:rPr>
  </w:style>
  <w:style w:type="paragraph" w:styleId="Kommentaaritekst">
    <w:name w:val="annotation text"/>
    <w:basedOn w:val="Normaallaad"/>
    <w:link w:val="KommentaaritekstMrk"/>
    <w:uiPriority w:val="99"/>
    <w:unhideWhenUsed/>
    <w:rsid w:val="00495DE0"/>
    <w:pPr>
      <w:spacing w:line="240" w:lineRule="auto"/>
    </w:pPr>
    <w:rPr>
      <w:sz w:val="20"/>
      <w:szCs w:val="20"/>
    </w:rPr>
  </w:style>
  <w:style w:type="character" w:customStyle="1" w:styleId="KommentaaritekstMrk">
    <w:name w:val="Kommentaari tekst Märk"/>
    <w:basedOn w:val="Liguvaikefont"/>
    <w:link w:val="Kommentaaritekst"/>
    <w:uiPriority w:val="99"/>
    <w:rsid w:val="00495DE0"/>
    <w:rPr>
      <w:sz w:val="20"/>
      <w:szCs w:val="20"/>
    </w:rPr>
  </w:style>
  <w:style w:type="paragraph" w:styleId="Kommentaariteema">
    <w:name w:val="annotation subject"/>
    <w:basedOn w:val="Kommentaaritekst"/>
    <w:next w:val="Kommentaaritekst"/>
    <w:link w:val="KommentaariteemaMrk"/>
    <w:uiPriority w:val="99"/>
    <w:semiHidden/>
    <w:unhideWhenUsed/>
    <w:rsid w:val="00495DE0"/>
    <w:rPr>
      <w:b/>
      <w:bCs/>
    </w:rPr>
  </w:style>
  <w:style w:type="character" w:customStyle="1" w:styleId="KommentaariteemaMrk">
    <w:name w:val="Kommentaari teema Märk"/>
    <w:basedOn w:val="KommentaaritekstMrk"/>
    <w:link w:val="Kommentaariteema"/>
    <w:uiPriority w:val="99"/>
    <w:semiHidden/>
    <w:rsid w:val="00495DE0"/>
    <w:rPr>
      <w:b/>
      <w:bCs/>
      <w:sz w:val="20"/>
      <w:szCs w:val="20"/>
    </w:rPr>
  </w:style>
  <w:style w:type="paragraph" w:styleId="Redaktsioon">
    <w:name w:val="Revision"/>
    <w:hidden/>
    <w:uiPriority w:val="99"/>
    <w:semiHidden/>
    <w:rsid w:val="00080FAD"/>
    <w:pPr>
      <w:spacing w:after="0" w:line="240" w:lineRule="auto"/>
    </w:pPr>
  </w:style>
  <w:style w:type="character" w:styleId="Hperlink">
    <w:name w:val="Hyperlink"/>
    <w:basedOn w:val="Liguvaikefont"/>
    <w:uiPriority w:val="99"/>
    <w:unhideWhenUsed/>
    <w:rsid w:val="00F41D8C"/>
    <w:rPr>
      <w:color w:val="0563C1" w:themeColor="hyperlink"/>
      <w:u w:val="single"/>
    </w:rPr>
  </w:style>
  <w:style w:type="character" w:styleId="Lahendamatamainimine">
    <w:name w:val="Unresolved Mention"/>
    <w:basedOn w:val="Liguvaikefont"/>
    <w:uiPriority w:val="99"/>
    <w:semiHidden/>
    <w:unhideWhenUsed/>
    <w:rsid w:val="00F41D8C"/>
    <w:rPr>
      <w:color w:val="605E5C"/>
      <w:shd w:val="clear" w:color="auto" w:fill="E1DFDD"/>
    </w:rPr>
  </w:style>
  <w:style w:type="character" w:customStyle="1" w:styleId="Pealkiri3Mrk">
    <w:name w:val="Pealkiri 3 Märk"/>
    <w:basedOn w:val="Liguvaikefont"/>
    <w:link w:val="Pealkiri3"/>
    <w:uiPriority w:val="9"/>
    <w:rsid w:val="0066576C"/>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66576C"/>
    <w:rPr>
      <w:b/>
      <w:bCs/>
    </w:rPr>
  </w:style>
  <w:style w:type="paragraph" w:styleId="Normaallaadveeb">
    <w:name w:val="Normal (Web)"/>
    <w:basedOn w:val="Normaallaad"/>
    <w:uiPriority w:val="99"/>
    <w:semiHidden/>
    <w:unhideWhenUsed/>
    <w:rsid w:val="00961530"/>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Pis">
    <w:name w:val="header"/>
    <w:basedOn w:val="Normaallaad"/>
    <w:link w:val="PisMrk"/>
    <w:uiPriority w:val="99"/>
    <w:unhideWhenUsed/>
    <w:rsid w:val="009C25FA"/>
    <w:pPr>
      <w:tabs>
        <w:tab w:val="center" w:pos="4513"/>
        <w:tab w:val="right" w:pos="9026"/>
      </w:tabs>
      <w:spacing w:after="0" w:line="240" w:lineRule="auto"/>
    </w:pPr>
  </w:style>
  <w:style w:type="character" w:customStyle="1" w:styleId="PisMrk">
    <w:name w:val="Päis Märk"/>
    <w:basedOn w:val="Liguvaikefont"/>
    <w:link w:val="Pis"/>
    <w:uiPriority w:val="99"/>
    <w:rsid w:val="009C25FA"/>
  </w:style>
  <w:style w:type="paragraph" w:styleId="Jalus">
    <w:name w:val="footer"/>
    <w:basedOn w:val="Normaallaad"/>
    <w:link w:val="JalusMrk"/>
    <w:uiPriority w:val="99"/>
    <w:unhideWhenUsed/>
    <w:rsid w:val="009C25FA"/>
    <w:pPr>
      <w:tabs>
        <w:tab w:val="center" w:pos="4513"/>
        <w:tab w:val="right" w:pos="9026"/>
      </w:tabs>
      <w:spacing w:after="0" w:line="240" w:lineRule="auto"/>
    </w:pPr>
  </w:style>
  <w:style w:type="character" w:customStyle="1" w:styleId="JalusMrk">
    <w:name w:val="Jalus Märk"/>
    <w:basedOn w:val="Liguvaikefont"/>
    <w:link w:val="Jalus"/>
    <w:uiPriority w:val="99"/>
    <w:rsid w:val="009C25FA"/>
  </w:style>
  <w:style w:type="character" w:customStyle="1" w:styleId="ui-provider">
    <w:name w:val="ui-provider"/>
    <w:basedOn w:val="Liguvaikefont"/>
    <w:rsid w:val="009C2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43147">
      <w:bodyDiv w:val="1"/>
      <w:marLeft w:val="0"/>
      <w:marRight w:val="0"/>
      <w:marTop w:val="0"/>
      <w:marBottom w:val="0"/>
      <w:divBdr>
        <w:top w:val="none" w:sz="0" w:space="0" w:color="auto"/>
        <w:left w:val="none" w:sz="0" w:space="0" w:color="auto"/>
        <w:bottom w:val="none" w:sz="0" w:space="0" w:color="auto"/>
        <w:right w:val="none" w:sz="0" w:space="0" w:color="auto"/>
      </w:divBdr>
    </w:div>
    <w:div w:id="206527180">
      <w:bodyDiv w:val="1"/>
      <w:marLeft w:val="0"/>
      <w:marRight w:val="0"/>
      <w:marTop w:val="0"/>
      <w:marBottom w:val="0"/>
      <w:divBdr>
        <w:top w:val="none" w:sz="0" w:space="0" w:color="auto"/>
        <w:left w:val="none" w:sz="0" w:space="0" w:color="auto"/>
        <w:bottom w:val="none" w:sz="0" w:space="0" w:color="auto"/>
        <w:right w:val="none" w:sz="0" w:space="0" w:color="auto"/>
      </w:divBdr>
    </w:div>
    <w:div w:id="361324169">
      <w:bodyDiv w:val="1"/>
      <w:marLeft w:val="0"/>
      <w:marRight w:val="0"/>
      <w:marTop w:val="0"/>
      <w:marBottom w:val="0"/>
      <w:divBdr>
        <w:top w:val="none" w:sz="0" w:space="0" w:color="auto"/>
        <w:left w:val="none" w:sz="0" w:space="0" w:color="auto"/>
        <w:bottom w:val="none" w:sz="0" w:space="0" w:color="auto"/>
        <w:right w:val="none" w:sz="0" w:space="0" w:color="auto"/>
      </w:divBdr>
    </w:div>
    <w:div w:id="410858886">
      <w:bodyDiv w:val="1"/>
      <w:marLeft w:val="0"/>
      <w:marRight w:val="0"/>
      <w:marTop w:val="0"/>
      <w:marBottom w:val="0"/>
      <w:divBdr>
        <w:top w:val="none" w:sz="0" w:space="0" w:color="auto"/>
        <w:left w:val="none" w:sz="0" w:space="0" w:color="auto"/>
        <w:bottom w:val="none" w:sz="0" w:space="0" w:color="auto"/>
        <w:right w:val="none" w:sz="0" w:space="0" w:color="auto"/>
      </w:divBdr>
    </w:div>
    <w:div w:id="503516301">
      <w:bodyDiv w:val="1"/>
      <w:marLeft w:val="0"/>
      <w:marRight w:val="0"/>
      <w:marTop w:val="0"/>
      <w:marBottom w:val="0"/>
      <w:divBdr>
        <w:top w:val="none" w:sz="0" w:space="0" w:color="auto"/>
        <w:left w:val="none" w:sz="0" w:space="0" w:color="auto"/>
        <w:bottom w:val="none" w:sz="0" w:space="0" w:color="auto"/>
        <w:right w:val="none" w:sz="0" w:space="0" w:color="auto"/>
      </w:divBdr>
    </w:div>
    <w:div w:id="509761968">
      <w:bodyDiv w:val="1"/>
      <w:marLeft w:val="0"/>
      <w:marRight w:val="0"/>
      <w:marTop w:val="0"/>
      <w:marBottom w:val="0"/>
      <w:divBdr>
        <w:top w:val="none" w:sz="0" w:space="0" w:color="auto"/>
        <w:left w:val="none" w:sz="0" w:space="0" w:color="auto"/>
        <w:bottom w:val="none" w:sz="0" w:space="0" w:color="auto"/>
        <w:right w:val="none" w:sz="0" w:space="0" w:color="auto"/>
      </w:divBdr>
    </w:div>
    <w:div w:id="655492738">
      <w:bodyDiv w:val="1"/>
      <w:marLeft w:val="0"/>
      <w:marRight w:val="0"/>
      <w:marTop w:val="0"/>
      <w:marBottom w:val="0"/>
      <w:divBdr>
        <w:top w:val="none" w:sz="0" w:space="0" w:color="auto"/>
        <w:left w:val="none" w:sz="0" w:space="0" w:color="auto"/>
        <w:bottom w:val="none" w:sz="0" w:space="0" w:color="auto"/>
        <w:right w:val="none" w:sz="0" w:space="0" w:color="auto"/>
      </w:divBdr>
    </w:div>
    <w:div w:id="688261965">
      <w:bodyDiv w:val="1"/>
      <w:marLeft w:val="0"/>
      <w:marRight w:val="0"/>
      <w:marTop w:val="0"/>
      <w:marBottom w:val="0"/>
      <w:divBdr>
        <w:top w:val="none" w:sz="0" w:space="0" w:color="auto"/>
        <w:left w:val="none" w:sz="0" w:space="0" w:color="auto"/>
        <w:bottom w:val="none" w:sz="0" w:space="0" w:color="auto"/>
        <w:right w:val="none" w:sz="0" w:space="0" w:color="auto"/>
      </w:divBdr>
    </w:div>
    <w:div w:id="738132905">
      <w:bodyDiv w:val="1"/>
      <w:marLeft w:val="0"/>
      <w:marRight w:val="0"/>
      <w:marTop w:val="0"/>
      <w:marBottom w:val="0"/>
      <w:divBdr>
        <w:top w:val="none" w:sz="0" w:space="0" w:color="auto"/>
        <w:left w:val="none" w:sz="0" w:space="0" w:color="auto"/>
        <w:bottom w:val="none" w:sz="0" w:space="0" w:color="auto"/>
        <w:right w:val="none" w:sz="0" w:space="0" w:color="auto"/>
      </w:divBdr>
    </w:div>
    <w:div w:id="770470216">
      <w:bodyDiv w:val="1"/>
      <w:marLeft w:val="0"/>
      <w:marRight w:val="0"/>
      <w:marTop w:val="0"/>
      <w:marBottom w:val="0"/>
      <w:divBdr>
        <w:top w:val="none" w:sz="0" w:space="0" w:color="auto"/>
        <w:left w:val="none" w:sz="0" w:space="0" w:color="auto"/>
        <w:bottom w:val="none" w:sz="0" w:space="0" w:color="auto"/>
        <w:right w:val="none" w:sz="0" w:space="0" w:color="auto"/>
      </w:divBdr>
    </w:div>
    <w:div w:id="773327102">
      <w:bodyDiv w:val="1"/>
      <w:marLeft w:val="0"/>
      <w:marRight w:val="0"/>
      <w:marTop w:val="0"/>
      <w:marBottom w:val="0"/>
      <w:divBdr>
        <w:top w:val="none" w:sz="0" w:space="0" w:color="auto"/>
        <w:left w:val="none" w:sz="0" w:space="0" w:color="auto"/>
        <w:bottom w:val="none" w:sz="0" w:space="0" w:color="auto"/>
        <w:right w:val="none" w:sz="0" w:space="0" w:color="auto"/>
      </w:divBdr>
    </w:div>
    <w:div w:id="802313310">
      <w:bodyDiv w:val="1"/>
      <w:marLeft w:val="0"/>
      <w:marRight w:val="0"/>
      <w:marTop w:val="0"/>
      <w:marBottom w:val="0"/>
      <w:divBdr>
        <w:top w:val="none" w:sz="0" w:space="0" w:color="auto"/>
        <w:left w:val="none" w:sz="0" w:space="0" w:color="auto"/>
        <w:bottom w:val="none" w:sz="0" w:space="0" w:color="auto"/>
        <w:right w:val="none" w:sz="0" w:space="0" w:color="auto"/>
      </w:divBdr>
    </w:div>
    <w:div w:id="906115541">
      <w:bodyDiv w:val="1"/>
      <w:marLeft w:val="0"/>
      <w:marRight w:val="0"/>
      <w:marTop w:val="0"/>
      <w:marBottom w:val="0"/>
      <w:divBdr>
        <w:top w:val="none" w:sz="0" w:space="0" w:color="auto"/>
        <w:left w:val="none" w:sz="0" w:space="0" w:color="auto"/>
        <w:bottom w:val="none" w:sz="0" w:space="0" w:color="auto"/>
        <w:right w:val="none" w:sz="0" w:space="0" w:color="auto"/>
      </w:divBdr>
    </w:div>
    <w:div w:id="1151094526">
      <w:bodyDiv w:val="1"/>
      <w:marLeft w:val="0"/>
      <w:marRight w:val="0"/>
      <w:marTop w:val="0"/>
      <w:marBottom w:val="0"/>
      <w:divBdr>
        <w:top w:val="none" w:sz="0" w:space="0" w:color="auto"/>
        <w:left w:val="none" w:sz="0" w:space="0" w:color="auto"/>
        <w:bottom w:val="none" w:sz="0" w:space="0" w:color="auto"/>
        <w:right w:val="none" w:sz="0" w:space="0" w:color="auto"/>
      </w:divBdr>
    </w:div>
    <w:div w:id="1219395242">
      <w:bodyDiv w:val="1"/>
      <w:marLeft w:val="0"/>
      <w:marRight w:val="0"/>
      <w:marTop w:val="0"/>
      <w:marBottom w:val="0"/>
      <w:divBdr>
        <w:top w:val="none" w:sz="0" w:space="0" w:color="auto"/>
        <w:left w:val="none" w:sz="0" w:space="0" w:color="auto"/>
        <w:bottom w:val="none" w:sz="0" w:space="0" w:color="auto"/>
        <w:right w:val="none" w:sz="0" w:space="0" w:color="auto"/>
      </w:divBdr>
    </w:div>
    <w:div w:id="1426808778">
      <w:bodyDiv w:val="1"/>
      <w:marLeft w:val="0"/>
      <w:marRight w:val="0"/>
      <w:marTop w:val="0"/>
      <w:marBottom w:val="0"/>
      <w:divBdr>
        <w:top w:val="none" w:sz="0" w:space="0" w:color="auto"/>
        <w:left w:val="none" w:sz="0" w:space="0" w:color="auto"/>
        <w:bottom w:val="none" w:sz="0" w:space="0" w:color="auto"/>
        <w:right w:val="none" w:sz="0" w:space="0" w:color="auto"/>
      </w:divBdr>
    </w:div>
    <w:div w:id="1536432512">
      <w:bodyDiv w:val="1"/>
      <w:marLeft w:val="0"/>
      <w:marRight w:val="0"/>
      <w:marTop w:val="0"/>
      <w:marBottom w:val="0"/>
      <w:divBdr>
        <w:top w:val="none" w:sz="0" w:space="0" w:color="auto"/>
        <w:left w:val="none" w:sz="0" w:space="0" w:color="auto"/>
        <w:bottom w:val="none" w:sz="0" w:space="0" w:color="auto"/>
        <w:right w:val="none" w:sz="0" w:space="0" w:color="auto"/>
      </w:divBdr>
    </w:div>
    <w:div w:id="1605379186">
      <w:bodyDiv w:val="1"/>
      <w:marLeft w:val="0"/>
      <w:marRight w:val="0"/>
      <w:marTop w:val="0"/>
      <w:marBottom w:val="0"/>
      <w:divBdr>
        <w:top w:val="none" w:sz="0" w:space="0" w:color="auto"/>
        <w:left w:val="none" w:sz="0" w:space="0" w:color="auto"/>
        <w:bottom w:val="none" w:sz="0" w:space="0" w:color="auto"/>
        <w:right w:val="none" w:sz="0" w:space="0" w:color="auto"/>
      </w:divBdr>
    </w:div>
    <w:div w:id="1631208063">
      <w:bodyDiv w:val="1"/>
      <w:marLeft w:val="0"/>
      <w:marRight w:val="0"/>
      <w:marTop w:val="0"/>
      <w:marBottom w:val="0"/>
      <w:divBdr>
        <w:top w:val="none" w:sz="0" w:space="0" w:color="auto"/>
        <w:left w:val="none" w:sz="0" w:space="0" w:color="auto"/>
        <w:bottom w:val="none" w:sz="0" w:space="0" w:color="auto"/>
        <w:right w:val="none" w:sz="0" w:space="0" w:color="auto"/>
      </w:divBdr>
    </w:div>
    <w:div w:id="1644582148">
      <w:bodyDiv w:val="1"/>
      <w:marLeft w:val="0"/>
      <w:marRight w:val="0"/>
      <w:marTop w:val="0"/>
      <w:marBottom w:val="0"/>
      <w:divBdr>
        <w:top w:val="none" w:sz="0" w:space="0" w:color="auto"/>
        <w:left w:val="none" w:sz="0" w:space="0" w:color="auto"/>
        <w:bottom w:val="none" w:sz="0" w:space="0" w:color="auto"/>
        <w:right w:val="none" w:sz="0" w:space="0" w:color="auto"/>
      </w:divBdr>
    </w:div>
    <w:div w:id="1981373982">
      <w:bodyDiv w:val="1"/>
      <w:marLeft w:val="0"/>
      <w:marRight w:val="0"/>
      <w:marTop w:val="0"/>
      <w:marBottom w:val="0"/>
      <w:divBdr>
        <w:top w:val="none" w:sz="0" w:space="0" w:color="auto"/>
        <w:left w:val="none" w:sz="0" w:space="0" w:color="auto"/>
        <w:bottom w:val="none" w:sz="0" w:space="0" w:color="auto"/>
        <w:right w:val="none" w:sz="0" w:space="0" w:color="auto"/>
      </w:divBdr>
    </w:div>
    <w:div w:id="1998459564">
      <w:bodyDiv w:val="1"/>
      <w:marLeft w:val="0"/>
      <w:marRight w:val="0"/>
      <w:marTop w:val="0"/>
      <w:marBottom w:val="0"/>
      <w:divBdr>
        <w:top w:val="none" w:sz="0" w:space="0" w:color="auto"/>
        <w:left w:val="none" w:sz="0" w:space="0" w:color="auto"/>
        <w:bottom w:val="none" w:sz="0" w:space="0" w:color="auto"/>
        <w:right w:val="none" w:sz="0" w:space="0" w:color="auto"/>
      </w:divBdr>
    </w:div>
    <w:div w:id="205608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HXU5DPSK444F-1907963284-18216</_dlc_DocId>
    <_dlc_DocIdUrl xmlns="aff8a95a-bdca-4bd1-9f28-df5ebd643b89">
      <Url>https://kontor.rik.ee/projektid_valispartneritega/_layouts/15/DocIdRedir.aspx?ID=HXU5DPSK444F-1907963284-18216</Url>
      <Description>HXU5DPSK444F-1907963284-18216</Description>
    </_dlc_DocIdUrl>
    <muutmisaeg xmlns="a73be6a9-67eb-46ae-9de8-8938dc5167a5" xsi:nil="true"/>
    <Valdkond xmlns="a73be6a9-67eb-46ae-9de8-8938dc5167a5"/>
    <Vastutaja xmlns="a73be6a9-67eb-46ae-9de8-8938dc5167a5">
      <UserInfo>
        <DisplayName/>
        <AccountId xsi:nil="true"/>
        <AccountType/>
      </UserInfo>
    </Vastutaja>
    <Lisainfo xmlns="a73be6a9-67eb-46ae-9de8-8938dc5167a5"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B89819-94A9-4EF9-A5C1-2995ED228C5D}">
  <ds:schemaRefs>
    <ds:schemaRef ds:uri="http://schemas.microsoft.com/sharepoint/events"/>
  </ds:schemaRefs>
</ds:datastoreItem>
</file>

<file path=customXml/itemProps2.xml><?xml version="1.0" encoding="utf-8"?>
<ds:datastoreItem xmlns:ds="http://schemas.openxmlformats.org/officeDocument/2006/customXml" ds:itemID="{E2CA19C7-B74A-4730-B754-6D08368AAFF7}">
  <ds:schemaRefs>
    <ds:schemaRef ds:uri="http://schemas.openxmlformats.org/officeDocument/2006/bibliography"/>
  </ds:schemaRefs>
</ds:datastoreItem>
</file>

<file path=customXml/itemProps3.xml><?xml version="1.0" encoding="utf-8"?>
<ds:datastoreItem xmlns:ds="http://schemas.openxmlformats.org/officeDocument/2006/customXml" ds:itemID="{56E85DFA-9275-4D2A-8268-8E81C8C3194F}">
  <ds:schemaRefs>
    <ds:schemaRef ds:uri="http://schemas.microsoft.com/sharepoint/v3/contenttype/forms"/>
  </ds:schemaRefs>
</ds:datastoreItem>
</file>

<file path=customXml/itemProps4.xml><?xml version="1.0" encoding="utf-8"?>
<ds:datastoreItem xmlns:ds="http://schemas.openxmlformats.org/officeDocument/2006/customXml" ds:itemID="{1AE91CEB-0EA6-4B5A-951F-DCEBA480B85F}">
  <ds:schemaRefs>
    <ds:schemaRef ds:uri="http://schemas.microsoft.com/office/2006/metadata/properties"/>
    <ds:schemaRef ds:uri="http://schemas.microsoft.com/office/infopath/2007/PartnerControls"/>
    <ds:schemaRef ds:uri="aff8a95a-bdca-4bd1-9f28-df5ebd643b89"/>
    <ds:schemaRef ds:uri="a73be6a9-67eb-46ae-9de8-8938dc5167a5"/>
  </ds:schemaRefs>
</ds:datastoreItem>
</file>

<file path=customXml/itemProps5.xml><?xml version="1.0" encoding="utf-8"?>
<ds:datastoreItem xmlns:ds="http://schemas.openxmlformats.org/officeDocument/2006/customXml" ds:itemID="{BDC20D3A-6F20-4531-868D-C210AE0EB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8</Pages>
  <Words>2383</Words>
  <Characters>13825</Characters>
  <Application>Microsoft Office Word</Application>
  <DocSecurity>0</DocSecurity>
  <Lines>115</Lines>
  <Paragraphs>32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Sündema</dc:creator>
  <cp:keywords/>
  <dc:description/>
  <cp:lastModifiedBy>Mari Käbi</cp:lastModifiedBy>
  <cp:revision>15</cp:revision>
  <dcterms:created xsi:type="dcterms:W3CDTF">2024-06-26T05:07:00Z</dcterms:created>
  <dcterms:modified xsi:type="dcterms:W3CDTF">2024-07-29T12:57:00Z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0x010100CC1CE044DC451747BD4055C09D9A819D</vt:lpwstr>
  </property>
  <property fmtid="{D5CDD505-2E9C-101B-9397-08002B2CF9AE}" pid="3" name="_dlc_DocIdItemGuid">
    <vt:lpwstr>1472e807-23aa-4c91-9ed9-9ddccf127814</vt:lpwstr>
  </property>
  <property fmtid="{D5CDD505-2E9C-101B-9397-08002B2CF9AE}" pid="4" name="ContentType">
    <vt:lpwstr>Dokument</vt:lpwstr>
  </property>
  <property fmtid="{D5CDD505-2E9C-101B-9397-08002B2CF9AE}" pid="5" name="Vastutaja">
    <vt:lpwstr/>
  </property>
  <property fmtid="{D5CDD505-2E9C-101B-9397-08002B2CF9AE}" pid="6" name="Lisainfo">
    <vt:lpwstr/>
  </property>
  <property fmtid="{D5CDD505-2E9C-101B-9397-08002B2CF9AE}" pid="7" name="muutmisaeg">
    <vt:lpwstr/>
  </property>
  <property fmtid="{D5CDD505-2E9C-101B-9397-08002B2CF9AE}" pid="8" name="Valdkond">
    <vt:lpwstr/>
  </property>
</Properties>
</file>